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EB5EA5" w14:textId="77777777" w:rsidR="001E20DB" w:rsidRPr="001B251D" w:rsidRDefault="001E20DB" w:rsidP="001E20DB">
      <w:pPr>
        <w:spacing w:line="360" w:lineRule="auto"/>
        <w:jc w:val="center"/>
        <w:rPr>
          <w:rFonts w:ascii="Arial" w:hAnsi="Arial" w:cs="Arial"/>
          <w:b/>
        </w:rPr>
      </w:pPr>
      <w:r w:rsidRPr="001B251D">
        <w:rPr>
          <w:rFonts w:ascii="Arial" w:hAnsi="Arial" w:cs="Arial"/>
          <w:b/>
        </w:rPr>
        <w:t xml:space="preserve">Договор поставки №________ </w:t>
      </w:r>
    </w:p>
    <w:p w14:paraId="76EB5EA6" w14:textId="77777777" w:rsidR="001E20DB" w:rsidRPr="001B251D" w:rsidRDefault="001E20DB" w:rsidP="001E20DB">
      <w:pPr>
        <w:spacing w:line="360" w:lineRule="auto"/>
        <w:jc w:val="both"/>
        <w:rPr>
          <w:rFonts w:ascii="Arial" w:hAnsi="Arial" w:cs="Arial"/>
          <w:b/>
        </w:rPr>
      </w:pPr>
      <w:r w:rsidRPr="001B251D">
        <w:rPr>
          <w:rFonts w:ascii="Arial" w:hAnsi="Arial" w:cs="Arial"/>
          <w:b/>
        </w:rPr>
        <w:t>г. Челябинск</w:t>
      </w:r>
      <w:r w:rsidRPr="001B251D">
        <w:rPr>
          <w:rFonts w:ascii="Arial" w:hAnsi="Arial" w:cs="Arial"/>
          <w:b/>
        </w:rPr>
        <w:tab/>
      </w:r>
      <w:r w:rsidRPr="001B251D">
        <w:rPr>
          <w:rFonts w:ascii="Arial" w:hAnsi="Arial" w:cs="Arial"/>
          <w:b/>
        </w:rPr>
        <w:tab/>
      </w:r>
      <w:r w:rsidRPr="001B251D">
        <w:rPr>
          <w:rFonts w:ascii="Arial" w:hAnsi="Arial" w:cs="Arial"/>
          <w:b/>
        </w:rPr>
        <w:tab/>
      </w:r>
      <w:r w:rsidRPr="001B251D">
        <w:rPr>
          <w:rFonts w:ascii="Arial" w:hAnsi="Arial" w:cs="Arial"/>
          <w:b/>
        </w:rPr>
        <w:tab/>
      </w:r>
      <w:r w:rsidRPr="001B251D">
        <w:rPr>
          <w:rFonts w:ascii="Arial" w:hAnsi="Arial" w:cs="Arial"/>
          <w:b/>
        </w:rPr>
        <w:tab/>
      </w:r>
      <w:r w:rsidRPr="001B251D">
        <w:rPr>
          <w:rFonts w:ascii="Arial" w:hAnsi="Arial" w:cs="Arial"/>
          <w:b/>
        </w:rPr>
        <w:tab/>
      </w:r>
      <w:r w:rsidRPr="001B251D">
        <w:rPr>
          <w:rFonts w:ascii="Arial" w:hAnsi="Arial" w:cs="Arial"/>
          <w:b/>
        </w:rPr>
        <w:tab/>
      </w:r>
      <w:r w:rsidRPr="001B251D">
        <w:rPr>
          <w:rFonts w:ascii="Arial" w:hAnsi="Arial" w:cs="Arial"/>
          <w:b/>
        </w:rPr>
        <w:tab/>
      </w:r>
      <w:r w:rsidR="002C5B21">
        <w:rPr>
          <w:rFonts w:ascii="Arial" w:hAnsi="Arial" w:cs="Arial"/>
          <w:b/>
        </w:rPr>
        <w:t xml:space="preserve">                </w:t>
      </w:r>
      <w:r w:rsidRPr="001B251D">
        <w:rPr>
          <w:rFonts w:ascii="Arial" w:hAnsi="Arial" w:cs="Arial"/>
          <w:b/>
        </w:rPr>
        <w:t>«__»______________ 20</w:t>
      </w:r>
      <w:r w:rsidR="00CD344C" w:rsidRPr="001B251D">
        <w:rPr>
          <w:rFonts w:ascii="Arial" w:hAnsi="Arial" w:cs="Arial"/>
          <w:b/>
        </w:rPr>
        <w:t>_</w:t>
      </w:r>
      <w:r w:rsidRPr="001B251D">
        <w:rPr>
          <w:rFonts w:ascii="Arial" w:hAnsi="Arial" w:cs="Arial"/>
          <w:b/>
        </w:rPr>
        <w:t xml:space="preserve">_ г. </w:t>
      </w:r>
    </w:p>
    <w:p w14:paraId="76EB5EA7" w14:textId="77777777" w:rsidR="001E20DB" w:rsidRPr="002C5B21" w:rsidRDefault="001E20DB" w:rsidP="001E20DB">
      <w:pPr>
        <w:spacing w:line="360" w:lineRule="auto"/>
        <w:rPr>
          <w:rFonts w:ascii="Arial" w:hAnsi="Arial" w:cs="Arial"/>
          <w:sz w:val="16"/>
          <w:szCs w:val="16"/>
        </w:rPr>
      </w:pPr>
    </w:p>
    <w:p w14:paraId="676DEFC5" w14:textId="77777777" w:rsidR="003923F6" w:rsidRDefault="001E20DB" w:rsidP="003923F6">
      <w:pPr>
        <w:ind w:firstLine="567"/>
        <w:jc w:val="both"/>
        <w:rPr>
          <w:rFonts w:ascii="Arial" w:hAnsi="Arial" w:cs="Arial"/>
        </w:rPr>
      </w:pPr>
      <w:r w:rsidRPr="001B251D">
        <w:rPr>
          <w:rFonts w:ascii="Arial" w:hAnsi="Arial" w:cs="Arial"/>
        </w:rPr>
        <w:t>________________________________________________________</w:t>
      </w:r>
      <w:r w:rsidR="001B251D">
        <w:rPr>
          <w:rFonts w:ascii="Arial" w:hAnsi="Arial" w:cs="Arial"/>
        </w:rPr>
        <w:t>___________</w:t>
      </w:r>
      <w:r w:rsidRPr="001B251D">
        <w:rPr>
          <w:rFonts w:ascii="Arial" w:hAnsi="Arial" w:cs="Arial"/>
        </w:rPr>
        <w:t>, именуемое в дальнейшем «Поставщик», в лице _________________________________________________, действующего на основании _________________________________, с одной стороны, и</w:t>
      </w:r>
      <w:r w:rsidR="00373010">
        <w:rPr>
          <w:rFonts w:ascii="Arial" w:hAnsi="Arial" w:cs="Arial"/>
        </w:rPr>
        <w:t xml:space="preserve"> </w:t>
      </w:r>
    </w:p>
    <w:p w14:paraId="07F98A06" w14:textId="4C31A987" w:rsidR="003923F6" w:rsidRDefault="001E20DB" w:rsidP="003923F6">
      <w:pPr>
        <w:ind w:firstLine="567"/>
        <w:jc w:val="both"/>
        <w:rPr>
          <w:rFonts w:ascii="Arial" w:hAnsi="Arial" w:cs="Arial"/>
        </w:rPr>
      </w:pPr>
      <w:r w:rsidRPr="001B251D">
        <w:rPr>
          <w:rFonts w:ascii="Arial" w:hAnsi="Arial" w:cs="Arial"/>
          <w:b/>
        </w:rPr>
        <w:t>ООО</w:t>
      </w:r>
      <w:r w:rsidR="002F1970">
        <w:rPr>
          <w:rFonts w:ascii="Arial" w:hAnsi="Arial" w:cs="Arial"/>
          <w:b/>
        </w:rPr>
        <w:t xml:space="preserve"> </w:t>
      </w:r>
      <w:r w:rsidRPr="001B251D">
        <w:rPr>
          <w:rFonts w:ascii="Arial" w:hAnsi="Arial" w:cs="Arial"/>
          <w:b/>
        </w:rPr>
        <w:t>«Молл»</w:t>
      </w:r>
      <w:r w:rsidRPr="001B251D">
        <w:rPr>
          <w:rFonts w:ascii="Arial" w:hAnsi="Arial" w:cs="Arial"/>
        </w:rPr>
        <w:t xml:space="preserve">, именуемое в дальнейшем «Покупатель», в лице </w:t>
      </w:r>
      <w:r w:rsidR="00417524">
        <w:rPr>
          <w:rFonts w:ascii="Arial" w:hAnsi="Arial" w:cs="Arial"/>
        </w:rPr>
        <w:t xml:space="preserve">Генерального директора </w:t>
      </w:r>
      <w:r w:rsidR="001640AB">
        <w:rPr>
          <w:rFonts w:ascii="Arial" w:hAnsi="Arial" w:cs="Arial"/>
        </w:rPr>
        <w:t>Полякова Александра Сергеевича</w:t>
      </w:r>
      <w:bookmarkStart w:id="0" w:name="_GoBack"/>
      <w:bookmarkEnd w:id="0"/>
      <w:r w:rsidRPr="001B251D">
        <w:rPr>
          <w:rFonts w:ascii="Arial" w:hAnsi="Arial" w:cs="Arial"/>
        </w:rPr>
        <w:t>, действующе</w:t>
      </w:r>
      <w:r w:rsidR="003923F6">
        <w:rPr>
          <w:rFonts w:ascii="Arial" w:hAnsi="Arial" w:cs="Arial"/>
        </w:rPr>
        <w:t>го</w:t>
      </w:r>
      <w:r w:rsidRPr="001B251D">
        <w:rPr>
          <w:rFonts w:ascii="Arial" w:hAnsi="Arial" w:cs="Arial"/>
        </w:rPr>
        <w:t xml:space="preserve"> на основании </w:t>
      </w:r>
      <w:r w:rsidR="00417524">
        <w:rPr>
          <w:rFonts w:ascii="Arial" w:hAnsi="Arial" w:cs="Arial"/>
        </w:rPr>
        <w:t>Устава</w:t>
      </w:r>
      <w:r w:rsidRPr="001B251D">
        <w:rPr>
          <w:rFonts w:ascii="Arial" w:hAnsi="Arial" w:cs="Arial"/>
        </w:rPr>
        <w:t>, с другой стороны</w:t>
      </w:r>
      <w:r w:rsidRPr="004F0533">
        <w:rPr>
          <w:rFonts w:ascii="Arial" w:hAnsi="Arial" w:cs="Arial"/>
        </w:rPr>
        <w:t xml:space="preserve">, </w:t>
      </w:r>
      <w:r w:rsidRPr="001B251D">
        <w:rPr>
          <w:rFonts w:ascii="Arial" w:hAnsi="Arial" w:cs="Arial"/>
        </w:rPr>
        <w:t xml:space="preserve">совместно именуемые Стороны, </w:t>
      </w:r>
    </w:p>
    <w:p w14:paraId="76EB5EA8" w14:textId="0B30BA76" w:rsidR="001E20DB" w:rsidRPr="001B251D" w:rsidRDefault="001E20DB" w:rsidP="003923F6">
      <w:pPr>
        <w:ind w:firstLine="567"/>
        <w:jc w:val="both"/>
        <w:rPr>
          <w:rFonts w:ascii="Arial" w:hAnsi="Arial" w:cs="Arial"/>
        </w:rPr>
      </w:pPr>
      <w:r w:rsidRPr="001B251D">
        <w:rPr>
          <w:rFonts w:ascii="Arial" w:hAnsi="Arial" w:cs="Arial"/>
        </w:rPr>
        <w:t>заключили настоящий Договор о нижеследующем:</w:t>
      </w:r>
    </w:p>
    <w:p w14:paraId="76EB5EA9" w14:textId="77777777" w:rsidR="001E20DB" w:rsidRPr="001B251D" w:rsidRDefault="001E20DB" w:rsidP="003B5E5C">
      <w:pPr>
        <w:pStyle w:val="a3"/>
        <w:rPr>
          <w:rFonts w:ascii="Arial" w:hAnsi="Arial" w:cs="Arial"/>
        </w:rPr>
      </w:pPr>
    </w:p>
    <w:p w14:paraId="76EB5EAA" w14:textId="77777777" w:rsidR="001E20DB" w:rsidRPr="001B251D" w:rsidRDefault="001E20DB" w:rsidP="003B5E5C">
      <w:pPr>
        <w:jc w:val="center"/>
        <w:rPr>
          <w:rFonts w:ascii="Arial" w:hAnsi="Arial" w:cs="Arial"/>
          <w:b/>
        </w:rPr>
      </w:pPr>
      <w:r w:rsidRPr="001B251D">
        <w:rPr>
          <w:rFonts w:ascii="Arial" w:hAnsi="Arial" w:cs="Arial"/>
          <w:b/>
        </w:rPr>
        <w:t>1. Предмет Договора</w:t>
      </w:r>
    </w:p>
    <w:p w14:paraId="76EB5EAB" w14:textId="77777777" w:rsidR="001E20DB" w:rsidRPr="001B251D" w:rsidRDefault="001E20DB" w:rsidP="003B5E5C">
      <w:pPr>
        <w:pStyle w:val="a6"/>
        <w:ind w:firstLine="567"/>
        <w:rPr>
          <w:rFonts w:ascii="Arial" w:hAnsi="Arial" w:cs="Arial"/>
        </w:rPr>
      </w:pPr>
      <w:r w:rsidRPr="001B251D">
        <w:rPr>
          <w:rFonts w:ascii="Arial" w:hAnsi="Arial" w:cs="Arial"/>
        </w:rPr>
        <w:t>1.1. Поставщик обязуется поставлять Покупателю, а Покупатель принимать и оплачивать Товар в соответствии с условиями настоящего Договора.</w:t>
      </w:r>
    </w:p>
    <w:p w14:paraId="76EB5EAC" w14:textId="304FEA93" w:rsidR="001E20DB" w:rsidRPr="001B251D" w:rsidRDefault="001E20DB" w:rsidP="003B5E5C">
      <w:pPr>
        <w:pStyle w:val="a6"/>
        <w:ind w:firstLine="567"/>
        <w:rPr>
          <w:rFonts w:ascii="Arial" w:hAnsi="Arial" w:cs="Arial"/>
        </w:rPr>
      </w:pPr>
      <w:r w:rsidRPr="001B251D">
        <w:rPr>
          <w:rFonts w:ascii="Arial" w:hAnsi="Arial" w:cs="Arial"/>
        </w:rPr>
        <w:t xml:space="preserve">1.2.  </w:t>
      </w:r>
      <w:r w:rsidRPr="00AD03B0">
        <w:rPr>
          <w:rFonts w:ascii="Arial" w:hAnsi="Arial" w:cs="Arial"/>
        </w:rPr>
        <w:t xml:space="preserve">Предметом Договора является Товар, указанный в </w:t>
      </w:r>
      <w:r w:rsidR="001D3679" w:rsidRPr="00AD03B0">
        <w:rPr>
          <w:rFonts w:ascii="Arial" w:hAnsi="Arial" w:cs="Arial"/>
        </w:rPr>
        <w:t>Приложени</w:t>
      </w:r>
      <w:r w:rsidR="00281C86">
        <w:rPr>
          <w:rFonts w:ascii="Arial" w:hAnsi="Arial" w:cs="Arial"/>
        </w:rPr>
        <w:t>и</w:t>
      </w:r>
      <w:r w:rsidR="001D3679" w:rsidRPr="00AD03B0">
        <w:rPr>
          <w:rFonts w:ascii="Arial" w:hAnsi="Arial" w:cs="Arial"/>
        </w:rPr>
        <w:t xml:space="preserve"> №1</w:t>
      </w:r>
      <w:r w:rsidR="00281C86">
        <w:rPr>
          <w:rFonts w:ascii="Arial" w:hAnsi="Arial" w:cs="Arial"/>
        </w:rPr>
        <w:t xml:space="preserve"> </w:t>
      </w:r>
      <w:r w:rsidR="002571A5" w:rsidRPr="00AD03B0">
        <w:rPr>
          <w:rFonts w:ascii="Arial" w:hAnsi="Arial" w:cs="Arial"/>
        </w:rPr>
        <w:t>(в</w:t>
      </w:r>
      <w:r w:rsidR="002571A5">
        <w:rPr>
          <w:rFonts w:ascii="Arial" w:hAnsi="Arial" w:cs="Arial"/>
        </w:rPr>
        <w:t xml:space="preserve"> т.ч. Приложения №1 с буквенными обозначениями</w:t>
      </w:r>
      <w:r w:rsidR="006055E9">
        <w:rPr>
          <w:rFonts w:ascii="Arial" w:hAnsi="Arial" w:cs="Arial"/>
        </w:rPr>
        <w:t>)</w:t>
      </w:r>
      <w:r w:rsidR="006055E9" w:rsidRPr="001B251D">
        <w:rPr>
          <w:rFonts w:ascii="Arial" w:hAnsi="Arial" w:cs="Arial"/>
        </w:rPr>
        <w:t xml:space="preserve"> </w:t>
      </w:r>
      <w:r w:rsidRPr="001B251D">
        <w:rPr>
          <w:rFonts w:ascii="Arial" w:hAnsi="Arial" w:cs="Arial"/>
        </w:rPr>
        <w:t xml:space="preserve"> (в дальнейшем «ДС»</w:t>
      </w:r>
      <w:r w:rsidR="00281C86">
        <w:rPr>
          <w:rFonts w:ascii="Arial" w:hAnsi="Arial" w:cs="Arial"/>
        </w:rPr>
        <w:t xml:space="preserve"> или «Приложение»</w:t>
      </w:r>
      <w:r w:rsidRPr="001B251D">
        <w:rPr>
          <w:rFonts w:ascii="Arial" w:hAnsi="Arial" w:cs="Arial"/>
        </w:rPr>
        <w:t>), которое согласовывается с доверенным лицом Покупателя (</w:t>
      </w:r>
      <w:r w:rsidR="001C35D4">
        <w:rPr>
          <w:rFonts w:ascii="Arial" w:hAnsi="Arial" w:cs="Arial"/>
        </w:rPr>
        <w:t>Категорийным менеджером</w:t>
      </w:r>
      <w:r w:rsidRPr="001B251D">
        <w:rPr>
          <w:rFonts w:ascii="Arial" w:hAnsi="Arial" w:cs="Arial"/>
        </w:rPr>
        <w:t xml:space="preserve">), подписывается уполномоченными представителями Сторон и является неотъемлемой частью Договора. В ДС указывается перечень поставляемых Товаров, место </w:t>
      </w:r>
      <w:r w:rsidRPr="00933A41">
        <w:rPr>
          <w:rFonts w:ascii="Arial" w:hAnsi="Arial" w:cs="Arial"/>
        </w:rPr>
        <w:t>поставки (</w:t>
      </w:r>
      <w:r w:rsidR="00933A41" w:rsidRPr="00933A41">
        <w:rPr>
          <w:rFonts w:ascii="Arial" w:hAnsi="Arial" w:cs="Arial"/>
        </w:rPr>
        <w:t xml:space="preserve">перечень магазинов либо </w:t>
      </w:r>
      <w:r w:rsidR="00054407">
        <w:rPr>
          <w:rFonts w:ascii="Arial" w:hAnsi="Arial" w:cs="Arial"/>
        </w:rPr>
        <w:t>Распределительный Ц</w:t>
      </w:r>
      <w:r w:rsidRPr="00933A41">
        <w:rPr>
          <w:rFonts w:ascii="Arial" w:hAnsi="Arial" w:cs="Arial"/>
        </w:rPr>
        <w:t>ентр Покупателя</w:t>
      </w:r>
      <w:r w:rsidR="0055256E">
        <w:rPr>
          <w:rFonts w:ascii="Arial" w:hAnsi="Arial" w:cs="Arial"/>
        </w:rPr>
        <w:t>), в которо</w:t>
      </w:r>
      <w:r w:rsidR="00933A41" w:rsidRPr="00933A41">
        <w:rPr>
          <w:rFonts w:ascii="Arial" w:hAnsi="Arial" w:cs="Arial"/>
        </w:rPr>
        <w:t>е</w:t>
      </w:r>
      <w:r w:rsidRPr="005066B2">
        <w:rPr>
          <w:rFonts w:ascii="Arial" w:hAnsi="Arial" w:cs="Arial"/>
          <w:color w:val="FF0000"/>
        </w:rPr>
        <w:t xml:space="preserve"> </w:t>
      </w:r>
      <w:r w:rsidRPr="001B251D">
        <w:rPr>
          <w:rFonts w:ascii="Arial" w:hAnsi="Arial" w:cs="Arial"/>
        </w:rPr>
        <w:t>осуществляется поставка, цена, вложение, штрих-код, НДС  (указывается ставка НДС</w:t>
      </w:r>
      <w:r w:rsidR="009C536C">
        <w:rPr>
          <w:rFonts w:ascii="Arial" w:hAnsi="Arial" w:cs="Arial"/>
        </w:rPr>
        <w:t>)</w:t>
      </w:r>
      <w:r w:rsidRPr="001B251D">
        <w:rPr>
          <w:rFonts w:ascii="Arial" w:hAnsi="Arial" w:cs="Arial"/>
        </w:rPr>
        <w:t>, размер</w:t>
      </w:r>
      <w:r w:rsidR="009C536C">
        <w:rPr>
          <w:rFonts w:ascii="Arial" w:hAnsi="Arial" w:cs="Arial"/>
        </w:rPr>
        <w:t>ы (габариты) и масса Товара,</w:t>
      </w:r>
      <w:r w:rsidRPr="001B251D">
        <w:rPr>
          <w:rFonts w:ascii="Arial" w:hAnsi="Arial" w:cs="Arial"/>
        </w:rPr>
        <w:t xml:space="preserve"> процентное содержание спирта</w:t>
      </w:r>
      <w:r w:rsidR="006F305F">
        <w:rPr>
          <w:rFonts w:ascii="Arial" w:hAnsi="Arial" w:cs="Arial"/>
        </w:rPr>
        <w:t>, код вида алкогольной продукции, производитель/импортер</w:t>
      </w:r>
      <w:r w:rsidRPr="001B251D">
        <w:rPr>
          <w:rFonts w:ascii="Arial" w:hAnsi="Arial" w:cs="Arial"/>
        </w:rPr>
        <w:t xml:space="preserve">. ДС утверждается (подписывается) Сторонами в установленной </w:t>
      </w:r>
      <w:r w:rsidRPr="00AD03B0">
        <w:rPr>
          <w:rFonts w:ascii="Arial" w:hAnsi="Arial" w:cs="Arial"/>
        </w:rPr>
        <w:t>форме (Приложение № 1</w:t>
      </w:r>
      <w:r w:rsidRPr="001B251D">
        <w:rPr>
          <w:rFonts w:ascii="Arial" w:hAnsi="Arial" w:cs="Arial"/>
        </w:rPr>
        <w:t xml:space="preserve"> к настоящему Договору). На основании ДС Покупатель выставляет Поставщику Заявку, в которой определяется ассортимент</w:t>
      </w:r>
      <w:r w:rsidR="001D3679" w:rsidRPr="001B251D">
        <w:rPr>
          <w:rFonts w:ascii="Arial" w:hAnsi="Arial" w:cs="Arial"/>
        </w:rPr>
        <w:t xml:space="preserve">, </w:t>
      </w:r>
      <w:r w:rsidRPr="001B251D">
        <w:rPr>
          <w:rFonts w:ascii="Arial" w:hAnsi="Arial" w:cs="Arial"/>
        </w:rPr>
        <w:t>количество</w:t>
      </w:r>
      <w:r w:rsidR="001D3679" w:rsidRPr="001B251D">
        <w:rPr>
          <w:rFonts w:ascii="Arial" w:hAnsi="Arial" w:cs="Arial"/>
        </w:rPr>
        <w:t>, сроки и место поставки</w:t>
      </w:r>
      <w:r w:rsidRPr="001B251D">
        <w:rPr>
          <w:rFonts w:ascii="Arial" w:hAnsi="Arial" w:cs="Arial"/>
        </w:rPr>
        <w:t xml:space="preserve"> поставляемых Товаров.</w:t>
      </w:r>
    </w:p>
    <w:p w14:paraId="76EB5EAD" w14:textId="77777777" w:rsidR="007A0919" w:rsidRPr="001B251D" w:rsidRDefault="001E20DB" w:rsidP="003B5E5C">
      <w:pPr>
        <w:pStyle w:val="21"/>
        <w:ind w:firstLine="540"/>
        <w:rPr>
          <w:rFonts w:cs="Arial"/>
        </w:rPr>
      </w:pPr>
      <w:r w:rsidRPr="001B251D">
        <w:rPr>
          <w:rFonts w:cs="Arial"/>
        </w:rPr>
        <w:t>При изменении цены, ассортимента</w:t>
      </w:r>
      <w:r w:rsidR="00054407" w:rsidRPr="00BF34FE">
        <w:rPr>
          <w:rFonts w:cs="Arial"/>
        </w:rPr>
        <w:t xml:space="preserve">, названия, </w:t>
      </w:r>
      <w:r w:rsidR="009C536C" w:rsidRPr="00BF34FE">
        <w:rPr>
          <w:rFonts w:cs="Arial"/>
        </w:rPr>
        <w:t>производителя/импортера</w:t>
      </w:r>
      <w:r w:rsidR="006F305F">
        <w:rPr>
          <w:rFonts w:cs="Arial"/>
        </w:rPr>
        <w:t>,</w:t>
      </w:r>
      <w:r w:rsidR="00BF34FE" w:rsidRPr="00BF34FE">
        <w:rPr>
          <w:rFonts w:cs="Arial"/>
        </w:rPr>
        <w:t xml:space="preserve"> </w:t>
      </w:r>
      <w:r w:rsidR="009C536C" w:rsidRPr="00BF34FE">
        <w:rPr>
          <w:rFonts w:cs="Arial"/>
        </w:rPr>
        <w:t xml:space="preserve">кода алкогольной продукции, </w:t>
      </w:r>
      <w:r w:rsidR="00054407" w:rsidRPr="00BF34FE">
        <w:rPr>
          <w:rFonts w:cs="Arial"/>
        </w:rPr>
        <w:t>% содержания спирта, объемно-весовых, логистических параметров, штрих-кода</w:t>
      </w:r>
      <w:r w:rsidRPr="00BF34FE">
        <w:rPr>
          <w:rFonts w:cs="Arial"/>
        </w:rPr>
        <w:t xml:space="preserve"> и</w:t>
      </w:r>
      <w:r w:rsidRPr="001B251D">
        <w:rPr>
          <w:rFonts w:cs="Arial"/>
        </w:rPr>
        <w:t xml:space="preserve"> иных условий поставки Товара</w:t>
      </w:r>
      <w:r w:rsidR="00054407">
        <w:rPr>
          <w:rFonts w:cs="Arial"/>
        </w:rPr>
        <w:t xml:space="preserve"> </w:t>
      </w:r>
      <w:r w:rsidRPr="001B251D">
        <w:rPr>
          <w:rFonts w:cs="Arial"/>
        </w:rPr>
        <w:t>указанных в ДС, Поставщик обязуется уведомить об этом Покупателя путем вручения ему для подписания новой редакции ДС либо направления его по месту нахождения Покупателя заказным письмом с уведомлением. Новая редакция ДС вступает в силу не ранее, чем по истечении 5 календарных дней с момента его подписания Покупателем. При несогласии Покупателя с новыми условиями по ДС последний вправе в одностороннем внесудебном порядке отказаться от исполнения настоящего Договора, направив соответствующее уведомление Поставщику (способом, указанным в п. 2.1. настоящего Договора</w:t>
      </w:r>
      <w:r w:rsidR="007F5570">
        <w:rPr>
          <w:rFonts w:cs="Arial"/>
        </w:rPr>
        <w:t>)</w:t>
      </w:r>
      <w:r w:rsidRPr="001B251D">
        <w:rPr>
          <w:rFonts w:cs="Arial"/>
        </w:rPr>
        <w:t xml:space="preserve"> в срок не позднее десяти календарных дней до предполагаемой даты прекращения настоящего Договора.</w:t>
      </w:r>
    </w:p>
    <w:p w14:paraId="76EB5EAE" w14:textId="77777777" w:rsidR="00F648E1" w:rsidRPr="00BF34FE" w:rsidRDefault="00F648E1" w:rsidP="003B5E5C">
      <w:pPr>
        <w:pStyle w:val="ae"/>
        <w:rPr>
          <w:rFonts w:ascii="Arial" w:hAnsi="Arial" w:cs="Arial"/>
        </w:rPr>
      </w:pPr>
      <w:r w:rsidRPr="00BF34FE">
        <w:rPr>
          <w:rFonts w:ascii="Arial" w:hAnsi="Arial" w:cs="Arial"/>
        </w:rPr>
        <w:t xml:space="preserve">В случае открытия нового склада (распределительного центра) и/или Розничной торговой точки Покупатель обязан сообщить Поставщику одним из способов, указанных в п.2, адрес и планируемую дату начала поставок в адрес данного грузополучателя не позднее, чем за </w:t>
      </w:r>
      <w:r w:rsidR="00EB336F">
        <w:rPr>
          <w:rFonts w:ascii="Arial" w:hAnsi="Arial" w:cs="Arial"/>
        </w:rPr>
        <w:t xml:space="preserve">5 (пять) </w:t>
      </w:r>
      <w:r w:rsidRPr="00BF34FE">
        <w:rPr>
          <w:rFonts w:ascii="Arial" w:hAnsi="Arial" w:cs="Arial"/>
        </w:rPr>
        <w:t xml:space="preserve">календарных дней до даты первой поставки.  </w:t>
      </w:r>
    </w:p>
    <w:p w14:paraId="76EB5EAF" w14:textId="77777777" w:rsidR="001E20DB" w:rsidRDefault="001E20DB" w:rsidP="003B5E5C">
      <w:pPr>
        <w:pStyle w:val="21"/>
        <w:ind w:firstLine="540"/>
        <w:rPr>
          <w:rFonts w:cs="Arial"/>
        </w:rPr>
      </w:pPr>
      <w:r w:rsidRPr="001B251D">
        <w:rPr>
          <w:rFonts w:cs="Arial"/>
        </w:rPr>
        <w:t xml:space="preserve">1.3.   Поставщик обязуется передать Покупателю Товар свободным от любых прав третьих лиц. В случае предъявления Покупателю третьими лицами соответствующих прав (требований) на поставленный Поставщиком Товар, Поставщик обязуется своими силами и за свой счет урегулировать возникший спор. В случае изъятия Товара у Покупателя или наложения на Товар ареста (приостановка/снятие с реализации), в том числе, государственными и иными контролирующими органами и организациями, настоящий Договор считается расторгнутым в части поставки указанного Товара, а Поставщик обязан вернуть Покупателю денежные средства, уплаченные за Товар (если такой Товар еще не был оплачен </w:t>
      </w:r>
      <w:r w:rsidRPr="00EA074B">
        <w:rPr>
          <w:rFonts w:cs="Arial"/>
        </w:rPr>
        <w:t>Покупателем, то последний освобождается от его оплаты) и возместить прочие убытки Покупателя, возникшие в связи с вышеуказанными обстоятельствами. В отношении возврата Поставщиком уплаченной за Товар денежной суммы действует правило об одностороннем зачете требований</w:t>
      </w:r>
      <w:r w:rsidR="00B97A18">
        <w:rPr>
          <w:rFonts w:cs="Arial"/>
        </w:rPr>
        <w:t xml:space="preserve"> Покупателем, установленное п. 6</w:t>
      </w:r>
      <w:r w:rsidRPr="00EA074B">
        <w:rPr>
          <w:rFonts w:cs="Arial"/>
        </w:rPr>
        <w:t>.</w:t>
      </w:r>
      <w:r w:rsidR="00FD0285">
        <w:rPr>
          <w:rFonts w:cs="Arial"/>
        </w:rPr>
        <w:t>8</w:t>
      </w:r>
      <w:r w:rsidRPr="00EA074B">
        <w:rPr>
          <w:rFonts w:cs="Arial"/>
        </w:rPr>
        <w:t xml:space="preserve">. настоящего Договора, в отношении самого Товара (если он не арестован и/или не изъят у Покупателя) правило возврата Товара, установленное разделом </w:t>
      </w:r>
      <w:r w:rsidR="003D4FD8">
        <w:rPr>
          <w:rFonts w:cs="Arial"/>
        </w:rPr>
        <w:t>5</w:t>
      </w:r>
      <w:r w:rsidRPr="00EA074B">
        <w:rPr>
          <w:rFonts w:cs="Arial"/>
        </w:rPr>
        <w:t xml:space="preserve"> настоящего Договора. </w:t>
      </w:r>
      <w:r w:rsidR="00BC28F8">
        <w:rPr>
          <w:rFonts w:cs="Arial"/>
        </w:rPr>
        <w:t xml:space="preserve"> </w:t>
      </w:r>
    </w:p>
    <w:p w14:paraId="76EB5EB0" w14:textId="77777777" w:rsidR="003472F1" w:rsidRDefault="001E20DB" w:rsidP="003472F1">
      <w:pPr>
        <w:autoSpaceDE w:val="0"/>
        <w:autoSpaceDN w:val="0"/>
        <w:adjustRightInd w:val="0"/>
        <w:ind w:firstLine="540"/>
        <w:jc w:val="both"/>
        <w:outlineLvl w:val="1"/>
        <w:rPr>
          <w:rFonts w:ascii="Arial" w:hAnsi="Arial" w:cs="Arial"/>
        </w:rPr>
      </w:pPr>
      <w:r w:rsidRPr="00A260E9">
        <w:rPr>
          <w:rFonts w:ascii="Arial" w:hAnsi="Arial" w:cs="Arial"/>
        </w:rPr>
        <w:t>1.</w:t>
      </w:r>
      <w:r w:rsidR="00CE22FC">
        <w:rPr>
          <w:rFonts w:ascii="Arial" w:hAnsi="Arial" w:cs="Arial"/>
        </w:rPr>
        <w:t>4</w:t>
      </w:r>
      <w:r w:rsidRPr="00A260E9">
        <w:rPr>
          <w:rFonts w:ascii="Arial" w:hAnsi="Arial" w:cs="Arial"/>
        </w:rPr>
        <w:t xml:space="preserve">. Товар должен соответствовать по качеству действующим </w:t>
      </w:r>
      <w:r w:rsidR="007D52E7" w:rsidRPr="00BF34FE">
        <w:rPr>
          <w:rFonts w:ascii="Arial" w:hAnsi="Arial" w:cs="Arial"/>
        </w:rPr>
        <w:t>Техническим регламентам,</w:t>
      </w:r>
      <w:r w:rsidRPr="00A260E9">
        <w:rPr>
          <w:rFonts w:ascii="Arial" w:hAnsi="Arial" w:cs="Arial"/>
        </w:rPr>
        <w:t xml:space="preserve"> ГОСТам, ТУ (иным обязательным нормативам) для каждой группы Товаров,  что должно подтверждаться такими документами, как </w:t>
      </w:r>
      <w:r w:rsidR="00BF34FE">
        <w:rPr>
          <w:rFonts w:ascii="Arial" w:hAnsi="Arial" w:cs="Arial"/>
        </w:rPr>
        <w:t>Д</w:t>
      </w:r>
      <w:r w:rsidRPr="00A260E9">
        <w:rPr>
          <w:rFonts w:ascii="Arial" w:hAnsi="Arial" w:cs="Arial"/>
        </w:rPr>
        <w:t>екларация</w:t>
      </w:r>
      <w:r w:rsidR="00BF34FE">
        <w:rPr>
          <w:rFonts w:ascii="Arial" w:hAnsi="Arial" w:cs="Arial"/>
        </w:rPr>
        <w:t xml:space="preserve"> о</w:t>
      </w:r>
      <w:r w:rsidRPr="00A260E9">
        <w:rPr>
          <w:rFonts w:ascii="Arial" w:hAnsi="Arial" w:cs="Arial"/>
        </w:rPr>
        <w:t xml:space="preserve"> соответстви</w:t>
      </w:r>
      <w:r w:rsidR="00BF34FE" w:rsidRPr="00BF34FE">
        <w:rPr>
          <w:rFonts w:ascii="Arial" w:hAnsi="Arial" w:cs="Arial"/>
        </w:rPr>
        <w:t>и,</w:t>
      </w:r>
      <w:r w:rsidR="00BF34FE">
        <w:rPr>
          <w:rFonts w:ascii="Arial" w:hAnsi="Arial" w:cs="Arial"/>
        </w:rPr>
        <w:t xml:space="preserve"> </w:t>
      </w:r>
      <w:r w:rsidR="00BF34FE" w:rsidRPr="00BF34FE">
        <w:rPr>
          <w:rFonts w:ascii="Arial" w:hAnsi="Arial" w:cs="Arial"/>
        </w:rPr>
        <w:t>сертификат,</w:t>
      </w:r>
      <w:r w:rsidRPr="00BF34FE">
        <w:rPr>
          <w:rFonts w:ascii="Arial" w:hAnsi="Arial" w:cs="Arial"/>
        </w:rPr>
        <w:t xml:space="preserve"> </w:t>
      </w:r>
      <w:r w:rsidRPr="00A260E9">
        <w:rPr>
          <w:rFonts w:ascii="Arial" w:hAnsi="Arial" w:cs="Arial"/>
        </w:rPr>
        <w:t>удостоверение качества и безопасности пищевых п</w:t>
      </w:r>
      <w:r w:rsidR="00743485">
        <w:rPr>
          <w:rFonts w:ascii="Arial" w:hAnsi="Arial" w:cs="Arial"/>
        </w:rPr>
        <w:t>родуктов, материалов и изделий</w:t>
      </w:r>
      <w:r w:rsidR="003472F1">
        <w:rPr>
          <w:rFonts w:ascii="Arial" w:hAnsi="Arial" w:cs="Arial"/>
        </w:rPr>
        <w:t>.</w:t>
      </w:r>
    </w:p>
    <w:p w14:paraId="76EB5EB1" w14:textId="77777777" w:rsidR="003472F1" w:rsidRPr="003472F1" w:rsidRDefault="003472F1" w:rsidP="003472F1">
      <w:pPr>
        <w:autoSpaceDE w:val="0"/>
        <w:autoSpaceDN w:val="0"/>
        <w:adjustRightInd w:val="0"/>
        <w:ind w:firstLine="540"/>
        <w:jc w:val="both"/>
        <w:outlineLvl w:val="1"/>
        <w:rPr>
          <w:rFonts w:ascii="Arial" w:hAnsi="Arial" w:cs="Arial"/>
        </w:rPr>
      </w:pPr>
      <w:r w:rsidRPr="003472F1">
        <w:rPr>
          <w:rFonts w:ascii="Arial" w:hAnsi="Arial" w:cs="Arial"/>
          <w:color w:val="000000"/>
        </w:rPr>
        <w:t xml:space="preserve">Поставка товара осуществляется только при наличии товаросопроводительных документов: ТТН, заверенная подписью и синей печатью Поставщика; </w:t>
      </w:r>
      <w:r w:rsidR="00821711">
        <w:rPr>
          <w:rFonts w:ascii="Arial" w:hAnsi="Arial" w:cs="Arial"/>
          <w:color w:val="000000"/>
        </w:rPr>
        <w:t>УПД</w:t>
      </w:r>
      <w:r w:rsidRPr="003472F1">
        <w:rPr>
          <w:rFonts w:ascii="Arial" w:hAnsi="Arial" w:cs="Arial"/>
          <w:color w:val="000000"/>
        </w:rPr>
        <w:t xml:space="preserve"> (Приложение № 4 к настоящему договору), Товарная накладная Торг-12 с дополнительными столбцами с указанием алкогольного кода, актуальной </w:t>
      </w:r>
      <w:r w:rsidRPr="003472F1">
        <w:rPr>
          <w:rFonts w:ascii="Arial" w:hAnsi="Arial" w:cs="Arial"/>
          <w:color w:val="000000"/>
        </w:rPr>
        <w:lastRenderedPageBreak/>
        <w:t xml:space="preserve">лицензии поставщика, наименования производителя/импортера (Приложение № 9 к настоящему договору), либо Унифицированная форма Торг -12 с предоставлением Реестра, содержащего в себе информацию об алкогольном коде продукции, актуальной лицензии поставщика, наименование производителя/импортера, а также иные документы, предусмотренные Законодательством РФ. </w:t>
      </w:r>
    </w:p>
    <w:p w14:paraId="76EB5EB2" w14:textId="77777777" w:rsidR="00873FC7" w:rsidRDefault="00B14999" w:rsidP="003B5E5C">
      <w:pPr>
        <w:autoSpaceDE w:val="0"/>
        <w:autoSpaceDN w:val="0"/>
        <w:adjustRightInd w:val="0"/>
        <w:ind w:firstLine="540"/>
        <w:jc w:val="both"/>
        <w:outlineLvl w:val="1"/>
        <w:rPr>
          <w:rFonts w:ascii="Arial" w:hAnsi="Arial" w:cs="Arial"/>
        </w:rPr>
      </w:pPr>
      <w:r w:rsidRPr="006F305F">
        <w:rPr>
          <w:rFonts w:ascii="Arial" w:hAnsi="Arial" w:cs="Arial"/>
        </w:rPr>
        <w:t>В случае если П</w:t>
      </w:r>
      <w:r w:rsidR="00935D9B" w:rsidRPr="006F305F">
        <w:rPr>
          <w:rFonts w:ascii="Arial" w:hAnsi="Arial" w:cs="Arial"/>
        </w:rPr>
        <w:t>оставщик</w:t>
      </w:r>
      <w:r w:rsidRPr="006F305F">
        <w:rPr>
          <w:rFonts w:ascii="Arial" w:hAnsi="Arial" w:cs="Arial"/>
        </w:rPr>
        <w:t xml:space="preserve"> является производителем Товара, он обязан предоставить</w:t>
      </w:r>
      <w:r w:rsidRPr="00F431EB">
        <w:rPr>
          <w:rFonts w:ascii="Arial" w:hAnsi="Arial" w:cs="Arial"/>
        </w:rPr>
        <w:t xml:space="preserve"> заверенные </w:t>
      </w:r>
      <w:r w:rsidR="00553BF5" w:rsidRPr="00F431EB">
        <w:rPr>
          <w:rFonts w:ascii="Arial" w:hAnsi="Arial" w:cs="Arial"/>
        </w:rPr>
        <w:t>подписью,</w:t>
      </w:r>
      <w:r w:rsidRPr="00F431EB">
        <w:rPr>
          <w:rFonts w:ascii="Arial" w:hAnsi="Arial" w:cs="Arial"/>
        </w:rPr>
        <w:t xml:space="preserve"> и синей печатью Поставщика копии документов, подтверждающие его права на товарные знаки поставляемой продукции от</w:t>
      </w:r>
      <w:r w:rsidR="00873F92" w:rsidRPr="00F431EB">
        <w:rPr>
          <w:rFonts w:ascii="Arial" w:hAnsi="Arial" w:cs="Arial"/>
        </w:rPr>
        <w:t>е</w:t>
      </w:r>
      <w:r w:rsidRPr="00F431EB">
        <w:rPr>
          <w:rFonts w:ascii="Arial" w:hAnsi="Arial" w:cs="Arial"/>
        </w:rPr>
        <w:t>чественного производства, подтверждающие легальное введение продукции в оборот.</w:t>
      </w:r>
    </w:p>
    <w:p w14:paraId="76EB5EB3" w14:textId="77777777" w:rsidR="00592222" w:rsidRPr="006F305F" w:rsidRDefault="00B14999" w:rsidP="003B5E5C">
      <w:pPr>
        <w:autoSpaceDE w:val="0"/>
        <w:autoSpaceDN w:val="0"/>
        <w:adjustRightInd w:val="0"/>
        <w:ind w:firstLine="540"/>
        <w:jc w:val="both"/>
        <w:outlineLvl w:val="1"/>
        <w:rPr>
          <w:rFonts w:ascii="Arial" w:hAnsi="Arial" w:cs="Arial"/>
        </w:rPr>
      </w:pPr>
      <w:r w:rsidRPr="00F431EB">
        <w:rPr>
          <w:rFonts w:ascii="Arial" w:hAnsi="Arial" w:cs="Arial"/>
        </w:rPr>
        <w:t xml:space="preserve"> </w:t>
      </w:r>
      <w:r w:rsidR="001E20DB" w:rsidRPr="00F431EB">
        <w:rPr>
          <w:rFonts w:ascii="Arial" w:hAnsi="Arial" w:cs="Arial"/>
        </w:rPr>
        <w:t>Вся информаци</w:t>
      </w:r>
      <w:r w:rsidR="007100B8" w:rsidRPr="00F431EB">
        <w:rPr>
          <w:rFonts w:ascii="Arial" w:hAnsi="Arial" w:cs="Arial"/>
        </w:rPr>
        <w:t>я</w:t>
      </w:r>
      <w:r w:rsidR="001E20DB" w:rsidRPr="00F431EB">
        <w:rPr>
          <w:rFonts w:ascii="Arial" w:hAnsi="Arial" w:cs="Arial"/>
        </w:rPr>
        <w:t xml:space="preserve"> о Товаре должна</w:t>
      </w:r>
      <w:r w:rsidR="00A260E9" w:rsidRPr="00F431EB">
        <w:rPr>
          <w:rFonts w:ascii="Arial" w:hAnsi="Arial" w:cs="Arial"/>
        </w:rPr>
        <w:t xml:space="preserve"> </w:t>
      </w:r>
      <w:r w:rsidR="00974839" w:rsidRPr="00F431EB">
        <w:rPr>
          <w:rFonts w:ascii="Arial" w:hAnsi="Arial" w:cs="Arial"/>
        </w:rPr>
        <w:t>сопровожда</w:t>
      </w:r>
      <w:r w:rsidR="00974839">
        <w:rPr>
          <w:rFonts w:ascii="Arial" w:hAnsi="Arial" w:cs="Arial"/>
        </w:rPr>
        <w:t>ться</w:t>
      </w:r>
      <w:r w:rsidR="00974839" w:rsidRPr="00F431EB">
        <w:rPr>
          <w:rFonts w:ascii="Arial" w:hAnsi="Arial" w:cs="Arial"/>
        </w:rPr>
        <w:t xml:space="preserve"> </w:t>
      </w:r>
      <w:r w:rsidR="00A260E9" w:rsidRPr="00F431EB">
        <w:rPr>
          <w:rFonts w:ascii="Arial" w:hAnsi="Arial" w:cs="Arial"/>
        </w:rPr>
        <w:t>информацией на русском языке</w:t>
      </w:r>
      <w:r w:rsidR="00A260E9" w:rsidRPr="006F305F">
        <w:rPr>
          <w:rFonts w:ascii="Arial" w:hAnsi="Arial" w:cs="Arial"/>
        </w:rPr>
        <w:t>,</w:t>
      </w:r>
      <w:r w:rsidR="00D754BF" w:rsidRPr="006F305F">
        <w:rPr>
          <w:rFonts w:ascii="Arial" w:hAnsi="Arial" w:cs="Arial"/>
        </w:rPr>
        <w:t xml:space="preserve"> содержащей в себе</w:t>
      </w:r>
      <w:r w:rsidR="00592222" w:rsidRPr="006F305F">
        <w:rPr>
          <w:rFonts w:ascii="Arial" w:hAnsi="Arial" w:cs="Arial"/>
        </w:rPr>
        <w:t xml:space="preserve"> сведения о</w:t>
      </w:r>
      <w:r w:rsidR="00A260E9" w:rsidRPr="006F305F">
        <w:rPr>
          <w:rFonts w:ascii="Arial" w:hAnsi="Arial" w:cs="Arial"/>
        </w:rPr>
        <w:t xml:space="preserve"> наименовании алкогольной продукции; наименовании производителя</w:t>
      </w:r>
      <w:r w:rsidR="008D7E27" w:rsidRPr="006F305F">
        <w:rPr>
          <w:rFonts w:ascii="Arial" w:hAnsi="Arial" w:cs="Arial"/>
        </w:rPr>
        <w:t>/импортера</w:t>
      </w:r>
      <w:r w:rsidR="00592222" w:rsidRPr="006F305F">
        <w:rPr>
          <w:rFonts w:ascii="Arial" w:hAnsi="Arial" w:cs="Arial"/>
        </w:rPr>
        <w:t xml:space="preserve"> (</w:t>
      </w:r>
      <w:r w:rsidR="008D7E27" w:rsidRPr="006F305F">
        <w:rPr>
          <w:rFonts w:ascii="Arial" w:hAnsi="Arial" w:cs="Arial"/>
        </w:rPr>
        <w:t>его</w:t>
      </w:r>
      <w:r w:rsidR="00A260E9" w:rsidRPr="006F305F">
        <w:rPr>
          <w:rFonts w:ascii="Arial" w:hAnsi="Arial" w:cs="Arial"/>
        </w:rPr>
        <w:t xml:space="preserve"> адресе); стране происхождения алкогольной продукции; </w:t>
      </w:r>
      <w:r w:rsidR="005219F9">
        <w:rPr>
          <w:rFonts w:ascii="Arial" w:hAnsi="Arial" w:cs="Arial"/>
        </w:rPr>
        <w:t xml:space="preserve">дате розлива; </w:t>
      </w:r>
      <w:r w:rsidR="00A260E9" w:rsidRPr="006F305F">
        <w:rPr>
          <w:rFonts w:ascii="Arial" w:hAnsi="Arial" w:cs="Arial"/>
        </w:rPr>
        <w:t>сертификации алкогольной продукции</w:t>
      </w:r>
      <w:r w:rsidR="00A260E9" w:rsidRPr="00F431EB">
        <w:rPr>
          <w:rFonts w:ascii="Arial" w:hAnsi="Arial" w:cs="Arial"/>
        </w:rPr>
        <w:t xml:space="preserve"> или декларировании ее </w:t>
      </w:r>
      <w:r w:rsidR="008D7E27" w:rsidRPr="00F431EB">
        <w:rPr>
          <w:rFonts w:ascii="Arial" w:hAnsi="Arial" w:cs="Arial"/>
        </w:rPr>
        <w:t>соответствия,</w:t>
      </w:r>
      <w:r w:rsidR="001E20DB" w:rsidRPr="00F431EB">
        <w:rPr>
          <w:rFonts w:ascii="Arial" w:hAnsi="Arial" w:cs="Arial"/>
        </w:rPr>
        <w:t xml:space="preserve"> </w:t>
      </w:r>
      <w:r w:rsidR="008D7E27" w:rsidRPr="006F305F">
        <w:rPr>
          <w:rFonts w:ascii="Arial" w:hAnsi="Arial" w:cs="Arial"/>
        </w:rPr>
        <w:t>а также должна</w:t>
      </w:r>
      <w:r w:rsidR="008D7E27">
        <w:rPr>
          <w:rFonts w:ascii="Arial" w:hAnsi="Arial" w:cs="Arial"/>
          <w:color w:val="FF0000"/>
        </w:rPr>
        <w:t xml:space="preserve"> </w:t>
      </w:r>
      <w:r w:rsidR="001E20DB" w:rsidRPr="00F431EB">
        <w:rPr>
          <w:rFonts w:ascii="Arial" w:hAnsi="Arial" w:cs="Arial"/>
        </w:rPr>
        <w:t xml:space="preserve"> соответствовать действующему законодательству в сфере розничной торговли (в том числе, содержать корректные предупре</w:t>
      </w:r>
      <w:r w:rsidR="006F305F">
        <w:rPr>
          <w:rFonts w:ascii="Arial" w:hAnsi="Arial" w:cs="Arial"/>
        </w:rPr>
        <w:t xml:space="preserve">ждающие </w:t>
      </w:r>
      <w:r w:rsidR="001E20DB" w:rsidRPr="00F431EB">
        <w:rPr>
          <w:rFonts w:ascii="Arial" w:hAnsi="Arial" w:cs="Arial"/>
        </w:rPr>
        <w:t>и иные на</w:t>
      </w:r>
      <w:r w:rsidR="001E20DB" w:rsidRPr="00A260E9">
        <w:rPr>
          <w:rFonts w:ascii="Arial" w:hAnsi="Arial" w:cs="Arial"/>
        </w:rPr>
        <w:t xml:space="preserve">дписи, </w:t>
      </w:r>
      <w:r w:rsidR="005219F9">
        <w:rPr>
          <w:rFonts w:ascii="Arial" w:hAnsi="Arial" w:cs="Arial"/>
        </w:rPr>
        <w:t xml:space="preserve">действующие акцизные марки, </w:t>
      </w:r>
      <w:r w:rsidR="001E20DB" w:rsidRPr="00A260E9">
        <w:rPr>
          <w:rFonts w:ascii="Arial" w:hAnsi="Arial" w:cs="Arial"/>
        </w:rPr>
        <w:t xml:space="preserve">прочую обязательную информацию для розничных </w:t>
      </w:r>
      <w:r w:rsidR="001E20DB" w:rsidRPr="006F305F">
        <w:rPr>
          <w:rFonts w:ascii="Arial" w:hAnsi="Arial" w:cs="Arial"/>
        </w:rPr>
        <w:t>покупателей), рекламному законодательству и т.п.</w:t>
      </w:r>
    </w:p>
    <w:p w14:paraId="76EB5EB4" w14:textId="77777777" w:rsidR="001E20DB" w:rsidRPr="00A260E9" w:rsidRDefault="001E20DB" w:rsidP="003B5E5C">
      <w:pPr>
        <w:autoSpaceDE w:val="0"/>
        <w:autoSpaceDN w:val="0"/>
        <w:adjustRightInd w:val="0"/>
        <w:ind w:firstLine="540"/>
        <w:jc w:val="both"/>
        <w:outlineLvl w:val="1"/>
        <w:rPr>
          <w:rFonts w:ascii="Arial" w:hAnsi="Arial" w:cs="Arial"/>
        </w:rPr>
      </w:pPr>
      <w:r w:rsidRPr="006F305F">
        <w:rPr>
          <w:rFonts w:ascii="Arial" w:hAnsi="Arial" w:cs="Arial"/>
        </w:rPr>
        <w:t xml:space="preserve"> При отсутствии</w:t>
      </w:r>
      <w:r w:rsidR="008D7E27" w:rsidRPr="006F305F">
        <w:rPr>
          <w:rFonts w:ascii="Arial" w:hAnsi="Arial" w:cs="Arial"/>
        </w:rPr>
        <w:t xml:space="preserve"> любого из </w:t>
      </w:r>
      <w:r w:rsidRPr="006F305F">
        <w:rPr>
          <w:rFonts w:ascii="Arial" w:hAnsi="Arial" w:cs="Arial"/>
        </w:rPr>
        <w:t xml:space="preserve"> указанных документов </w:t>
      </w:r>
      <w:r w:rsidR="008D7E27" w:rsidRPr="006F305F">
        <w:rPr>
          <w:rFonts w:ascii="Arial" w:hAnsi="Arial" w:cs="Arial"/>
        </w:rPr>
        <w:t>и указанной выше информации</w:t>
      </w:r>
      <w:r w:rsidR="008D7E27">
        <w:rPr>
          <w:rFonts w:ascii="Arial" w:hAnsi="Arial" w:cs="Arial"/>
          <w:color w:val="FF0000"/>
        </w:rPr>
        <w:t xml:space="preserve"> </w:t>
      </w:r>
      <w:r w:rsidRPr="00A260E9">
        <w:rPr>
          <w:rFonts w:ascii="Arial" w:hAnsi="Arial" w:cs="Arial"/>
        </w:rPr>
        <w:t>Покупатель имеет право не принимать Товар, а судьба принятого Товара определяется аналогично порядку, установленному в п. 1.3. настоящего Договора.</w:t>
      </w:r>
    </w:p>
    <w:p w14:paraId="76EB5EB5" w14:textId="77777777" w:rsidR="001E20DB" w:rsidRPr="001B251D" w:rsidRDefault="001E20DB" w:rsidP="003B5E5C">
      <w:pPr>
        <w:pStyle w:val="21"/>
        <w:rPr>
          <w:rFonts w:cs="Arial"/>
          <w:i/>
          <w:u w:val="single"/>
        </w:rPr>
      </w:pPr>
    </w:p>
    <w:p w14:paraId="76EB5EB6" w14:textId="77777777" w:rsidR="001E20DB" w:rsidRPr="005166DF" w:rsidRDefault="001E20DB" w:rsidP="003B5E5C">
      <w:pPr>
        <w:jc w:val="center"/>
        <w:rPr>
          <w:rFonts w:ascii="Arial" w:hAnsi="Arial" w:cs="Arial"/>
          <w:b/>
          <w:color w:val="FF0000"/>
        </w:rPr>
      </w:pPr>
      <w:r w:rsidRPr="001B251D">
        <w:rPr>
          <w:rFonts w:ascii="Arial" w:hAnsi="Arial" w:cs="Arial"/>
          <w:b/>
        </w:rPr>
        <w:t>2. Порядок обмена информацией</w:t>
      </w:r>
      <w:r w:rsidR="00873FC7">
        <w:rPr>
          <w:rFonts w:ascii="Arial" w:hAnsi="Arial" w:cs="Arial"/>
          <w:b/>
          <w:color w:val="FF0000"/>
        </w:rPr>
        <w:t xml:space="preserve"> </w:t>
      </w:r>
    </w:p>
    <w:p w14:paraId="76EB5EB7" w14:textId="77777777" w:rsidR="001E20DB" w:rsidRPr="001B251D" w:rsidRDefault="001E20DB" w:rsidP="003B5E5C">
      <w:pPr>
        <w:ind w:firstLine="567"/>
        <w:jc w:val="both"/>
        <w:rPr>
          <w:rFonts w:ascii="Arial" w:hAnsi="Arial" w:cs="Arial"/>
        </w:rPr>
      </w:pPr>
      <w:r w:rsidRPr="001B251D">
        <w:rPr>
          <w:rFonts w:ascii="Arial" w:hAnsi="Arial" w:cs="Arial"/>
        </w:rPr>
        <w:t>2.1. Передач</w:t>
      </w:r>
      <w:r w:rsidR="00AD6F72" w:rsidRPr="001B251D">
        <w:rPr>
          <w:rFonts w:ascii="Arial" w:hAnsi="Arial" w:cs="Arial"/>
        </w:rPr>
        <w:t>у</w:t>
      </w:r>
      <w:r w:rsidRPr="001B251D">
        <w:rPr>
          <w:rFonts w:ascii="Arial" w:hAnsi="Arial" w:cs="Arial"/>
        </w:rPr>
        <w:t xml:space="preserve"> информации от Покупателя Поставщику можно осуществлять одним или несколькими перечисленными ниже способами:</w:t>
      </w:r>
    </w:p>
    <w:p w14:paraId="76EB5EB8" w14:textId="77777777" w:rsidR="001E20DB" w:rsidRPr="001B251D" w:rsidRDefault="00613839" w:rsidP="003B5E5C">
      <w:pPr>
        <w:ind w:left="360"/>
        <w:jc w:val="both"/>
        <w:rPr>
          <w:rFonts w:ascii="Arial" w:hAnsi="Arial" w:cs="Arial"/>
        </w:rPr>
      </w:pPr>
      <w:r>
        <w:rPr>
          <w:rFonts w:ascii="Arial" w:hAnsi="Arial" w:cs="Arial"/>
        </w:rPr>
        <w:t>а</w:t>
      </w:r>
      <w:r w:rsidR="001E20DB" w:rsidRPr="006F305F">
        <w:rPr>
          <w:rFonts w:ascii="Arial" w:hAnsi="Arial" w:cs="Arial"/>
        </w:rPr>
        <w:t>)</w:t>
      </w:r>
      <w:r w:rsidR="001E20DB" w:rsidRPr="001B251D">
        <w:rPr>
          <w:rFonts w:ascii="Arial" w:hAnsi="Arial" w:cs="Arial"/>
        </w:rPr>
        <w:t xml:space="preserve">       по электронной почте</w:t>
      </w:r>
      <w:r w:rsidR="00574ABB">
        <w:rPr>
          <w:rFonts w:ascii="Arial" w:hAnsi="Arial" w:cs="Arial"/>
        </w:rPr>
        <w:t>:</w:t>
      </w:r>
    </w:p>
    <w:p w14:paraId="76EB5EB9" w14:textId="77777777" w:rsidR="001E20DB" w:rsidRPr="001B251D" w:rsidRDefault="001E20DB" w:rsidP="003B5E5C">
      <w:pPr>
        <w:ind w:left="720"/>
        <w:jc w:val="both"/>
        <w:rPr>
          <w:rFonts w:ascii="Arial" w:hAnsi="Arial" w:cs="Arial"/>
        </w:rPr>
      </w:pPr>
      <w:r w:rsidRPr="001B251D">
        <w:rPr>
          <w:rFonts w:ascii="Arial" w:hAnsi="Arial" w:cs="Arial"/>
        </w:rPr>
        <w:t xml:space="preserve">Email Поставщика для Заявок ________________@______________ (с обязательным аналогичным подтверждением от Поставщика факта принятия Заявки), </w:t>
      </w:r>
    </w:p>
    <w:p w14:paraId="76EB5EBA" w14:textId="77777777" w:rsidR="001E20DB" w:rsidRDefault="001E20DB" w:rsidP="003B5E5C">
      <w:pPr>
        <w:ind w:left="360" w:firstLine="360"/>
        <w:jc w:val="both"/>
        <w:rPr>
          <w:rFonts w:ascii="Arial" w:hAnsi="Arial" w:cs="Arial"/>
        </w:rPr>
      </w:pPr>
      <w:r w:rsidRPr="001B251D">
        <w:rPr>
          <w:rFonts w:ascii="Arial" w:hAnsi="Arial" w:cs="Arial"/>
        </w:rPr>
        <w:t>Email  Бухгалтерии Поставщика  ________________@______________</w:t>
      </w:r>
    </w:p>
    <w:p w14:paraId="76EB5EBB" w14:textId="77777777" w:rsidR="00553BF5" w:rsidRPr="006F305F" w:rsidRDefault="00553BF5" w:rsidP="003B5E5C">
      <w:pPr>
        <w:jc w:val="both"/>
        <w:rPr>
          <w:rFonts w:ascii="Arial" w:hAnsi="Arial" w:cs="Arial"/>
        </w:rPr>
      </w:pPr>
      <w:r w:rsidRPr="006F305F">
        <w:rPr>
          <w:rFonts w:ascii="Arial" w:hAnsi="Arial" w:cs="Arial"/>
        </w:rPr>
        <w:t xml:space="preserve">        </w:t>
      </w:r>
      <w:r w:rsidR="00613839">
        <w:rPr>
          <w:rFonts w:ascii="Arial" w:hAnsi="Arial" w:cs="Arial"/>
        </w:rPr>
        <w:t>б</w:t>
      </w:r>
      <w:r w:rsidRPr="006F305F">
        <w:rPr>
          <w:rFonts w:ascii="Arial" w:hAnsi="Arial" w:cs="Arial"/>
        </w:rPr>
        <w:t xml:space="preserve">) посредством электронного документооборота </w:t>
      </w:r>
      <w:r w:rsidRPr="006F305F">
        <w:rPr>
          <w:rFonts w:ascii="Arial" w:hAnsi="Arial" w:cs="Arial"/>
          <w:lang w:val="en-US"/>
        </w:rPr>
        <w:t>EDI</w:t>
      </w:r>
      <w:r w:rsidRPr="006F305F">
        <w:rPr>
          <w:rFonts w:ascii="Arial" w:hAnsi="Arial" w:cs="Arial"/>
        </w:rPr>
        <w:t>.</w:t>
      </w:r>
    </w:p>
    <w:p w14:paraId="76EB5EBC" w14:textId="77777777" w:rsidR="00553BF5" w:rsidRPr="006F305F" w:rsidRDefault="00553BF5" w:rsidP="003B5E5C">
      <w:pPr>
        <w:ind w:left="360" w:firstLine="360"/>
        <w:jc w:val="both"/>
        <w:rPr>
          <w:rFonts w:ascii="Arial" w:hAnsi="Arial" w:cs="Arial"/>
        </w:rPr>
      </w:pPr>
    </w:p>
    <w:p w14:paraId="76EB5EBD" w14:textId="77777777" w:rsidR="001E20DB" w:rsidRPr="001B251D" w:rsidRDefault="001E20DB" w:rsidP="003B5E5C">
      <w:pPr>
        <w:ind w:firstLine="567"/>
        <w:jc w:val="both"/>
        <w:rPr>
          <w:rFonts w:ascii="Arial" w:hAnsi="Arial" w:cs="Arial"/>
        </w:rPr>
      </w:pPr>
      <w:r w:rsidRPr="001B251D">
        <w:rPr>
          <w:rFonts w:ascii="Arial" w:hAnsi="Arial" w:cs="Arial"/>
        </w:rPr>
        <w:t>2.2. Передач</w:t>
      </w:r>
      <w:r w:rsidR="003F6B4A">
        <w:rPr>
          <w:rFonts w:ascii="Arial" w:hAnsi="Arial" w:cs="Arial"/>
        </w:rPr>
        <w:t>у</w:t>
      </w:r>
      <w:r w:rsidRPr="001B251D">
        <w:rPr>
          <w:rFonts w:ascii="Arial" w:hAnsi="Arial" w:cs="Arial"/>
        </w:rPr>
        <w:t xml:space="preserve"> информации от Поставщика Покупателю можно осуществлять одним или несколькими перечисленными ниже способами:</w:t>
      </w:r>
    </w:p>
    <w:p w14:paraId="76EB5EBE" w14:textId="77777777" w:rsidR="00822861" w:rsidRDefault="001E20DB" w:rsidP="003B5E5C">
      <w:pPr>
        <w:ind w:left="360"/>
        <w:jc w:val="both"/>
        <w:rPr>
          <w:rFonts w:ascii="Arial" w:hAnsi="Arial" w:cs="Arial"/>
        </w:rPr>
      </w:pPr>
      <w:r w:rsidRPr="001B251D">
        <w:rPr>
          <w:rFonts w:ascii="Arial" w:hAnsi="Arial" w:cs="Arial"/>
        </w:rPr>
        <w:t xml:space="preserve">а)    путем передачи в письменной форме под роспись полномочному представителю Покупателя (либо путем направления заказным письмом с уведомлением </w:t>
      </w:r>
      <w:r w:rsidR="00160E1D">
        <w:rPr>
          <w:rFonts w:ascii="Arial" w:hAnsi="Arial" w:cs="Arial"/>
        </w:rPr>
        <w:t>по адрес</w:t>
      </w:r>
      <w:r w:rsidR="00822861">
        <w:rPr>
          <w:rFonts w:ascii="Arial" w:hAnsi="Arial" w:cs="Arial"/>
        </w:rPr>
        <w:t>у</w:t>
      </w:r>
      <w:r w:rsidR="00160E1D">
        <w:rPr>
          <w:rFonts w:ascii="Arial" w:hAnsi="Arial" w:cs="Arial"/>
        </w:rPr>
        <w:t>:</w:t>
      </w:r>
    </w:p>
    <w:p w14:paraId="76EB5EBF" w14:textId="77777777" w:rsidR="00822861" w:rsidRDefault="00822861" w:rsidP="003B5E5C">
      <w:pPr>
        <w:ind w:left="360"/>
        <w:jc w:val="both"/>
        <w:rPr>
          <w:rFonts w:ascii="Arial" w:hAnsi="Arial" w:cs="Arial"/>
        </w:rPr>
      </w:pPr>
      <w:r>
        <w:rPr>
          <w:rFonts w:ascii="Arial" w:hAnsi="Arial" w:cs="Arial"/>
        </w:rPr>
        <w:t>454091, Россия, г. Челябинск, ул. Труда, 166, оф.7;</w:t>
      </w:r>
    </w:p>
    <w:p w14:paraId="76EB5EC0" w14:textId="77777777" w:rsidR="001E20DB" w:rsidRPr="001B251D" w:rsidRDefault="00553BF5" w:rsidP="003B5E5C">
      <w:pPr>
        <w:tabs>
          <w:tab w:val="left" w:pos="360"/>
        </w:tabs>
        <w:ind w:firstLine="360"/>
        <w:jc w:val="both"/>
        <w:rPr>
          <w:rFonts w:ascii="Arial" w:hAnsi="Arial" w:cs="Arial"/>
        </w:rPr>
      </w:pPr>
      <w:r w:rsidRPr="006F305F">
        <w:rPr>
          <w:rFonts w:ascii="Arial" w:hAnsi="Arial" w:cs="Arial"/>
        </w:rPr>
        <w:t>б</w:t>
      </w:r>
      <w:r w:rsidR="001E20DB" w:rsidRPr="001B251D">
        <w:rPr>
          <w:rFonts w:ascii="Arial" w:hAnsi="Arial" w:cs="Arial"/>
        </w:rPr>
        <w:t>)      по электронной почте.</w:t>
      </w:r>
    </w:p>
    <w:p w14:paraId="76EB5EC1" w14:textId="77777777" w:rsidR="001E20DB" w:rsidRPr="00BC28F8" w:rsidRDefault="001E20DB" w:rsidP="003B5E5C">
      <w:pPr>
        <w:tabs>
          <w:tab w:val="left" w:pos="360"/>
        </w:tabs>
        <w:ind w:firstLine="720"/>
        <w:jc w:val="both"/>
        <w:rPr>
          <w:rFonts w:ascii="Arial" w:hAnsi="Arial" w:cs="Arial"/>
          <w:color w:val="FF0000"/>
        </w:rPr>
      </w:pPr>
      <w:r w:rsidRPr="001B251D">
        <w:rPr>
          <w:rFonts w:ascii="Arial" w:hAnsi="Arial" w:cs="Arial"/>
        </w:rPr>
        <w:t xml:space="preserve">Email </w:t>
      </w:r>
      <w:r w:rsidR="00623526">
        <w:rPr>
          <w:rFonts w:ascii="Arial" w:hAnsi="Arial" w:cs="Arial"/>
        </w:rPr>
        <w:t>Службы</w:t>
      </w:r>
      <w:r w:rsidRPr="001B251D">
        <w:rPr>
          <w:rFonts w:ascii="Arial" w:hAnsi="Arial" w:cs="Arial"/>
        </w:rPr>
        <w:t xml:space="preserve"> Закупа Покупателя </w:t>
      </w:r>
      <w:r w:rsidR="00BC28F8" w:rsidRPr="00BA428D">
        <w:rPr>
          <w:rFonts w:ascii="Arial" w:hAnsi="Arial" w:cs="Arial"/>
        </w:rPr>
        <w:t>zakup@ctmol.ru</w:t>
      </w:r>
    </w:p>
    <w:p w14:paraId="76EB5EC2" w14:textId="77777777" w:rsidR="001E20DB" w:rsidRPr="001B251D" w:rsidRDefault="001E20DB" w:rsidP="003B5E5C">
      <w:pPr>
        <w:tabs>
          <w:tab w:val="left" w:pos="720"/>
        </w:tabs>
        <w:ind w:firstLine="720"/>
        <w:jc w:val="both"/>
        <w:rPr>
          <w:rFonts w:ascii="Arial" w:hAnsi="Arial" w:cs="Arial"/>
        </w:rPr>
      </w:pPr>
      <w:r w:rsidRPr="001B251D">
        <w:rPr>
          <w:rFonts w:ascii="Arial" w:hAnsi="Arial" w:cs="Arial"/>
        </w:rPr>
        <w:t xml:space="preserve">Email  Бухгалтерии Покупателя </w:t>
      </w:r>
    </w:p>
    <w:p w14:paraId="76EB5EC3" w14:textId="77777777" w:rsidR="001E20DB" w:rsidRPr="001B251D" w:rsidRDefault="001E20DB" w:rsidP="003B5E5C">
      <w:pPr>
        <w:numPr>
          <w:ilvl w:val="0"/>
          <w:numId w:val="3"/>
        </w:numPr>
        <w:tabs>
          <w:tab w:val="left" w:pos="720"/>
        </w:tabs>
        <w:jc w:val="both"/>
        <w:rPr>
          <w:rFonts w:ascii="Arial" w:hAnsi="Arial" w:cs="Arial"/>
        </w:rPr>
      </w:pPr>
      <w:r w:rsidRPr="001B251D">
        <w:rPr>
          <w:rFonts w:ascii="Arial" w:hAnsi="Arial" w:cs="Arial"/>
        </w:rPr>
        <w:t>(</w:t>
      </w:r>
      <w:r w:rsidR="00623526">
        <w:rPr>
          <w:rFonts w:ascii="Arial" w:hAnsi="Arial" w:cs="Arial"/>
        </w:rPr>
        <w:t xml:space="preserve">Отдел </w:t>
      </w:r>
      <w:r w:rsidR="00461181">
        <w:rPr>
          <w:rFonts w:ascii="Arial" w:hAnsi="Arial" w:cs="Arial"/>
        </w:rPr>
        <w:t>по работе с поставщиками</w:t>
      </w:r>
      <w:r w:rsidRPr="001B251D">
        <w:rPr>
          <w:rFonts w:ascii="Arial" w:hAnsi="Arial" w:cs="Arial"/>
        </w:rPr>
        <w:t xml:space="preserve">) </w:t>
      </w:r>
      <w:hyperlink r:id="rId12" w:history="1">
        <w:r w:rsidR="00DE2F72" w:rsidRPr="00EB09DA">
          <w:rPr>
            <w:rStyle w:val="a8"/>
            <w:rFonts w:ascii="Arial" w:hAnsi="Arial" w:cs="Arial"/>
            <w:color w:val="17365D" w:themeColor="text2" w:themeShade="BF"/>
            <w:sz w:val="18"/>
            <w:szCs w:val="18"/>
          </w:rPr>
          <w:t>sverka.accountant@ctmol.ru</w:t>
        </w:r>
      </w:hyperlink>
    </w:p>
    <w:p w14:paraId="76EB5EC4" w14:textId="77777777" w:rsidR="00623526" w:rsidRPr="003F6B4A" w:rsidRDefault="001640AB" w:rsidP="00461181">
      <w:pPr>
        <w:tabs>
          <w:tab w:val="left" w:pos="360"/>
        </w:tabs>
        <w:ind w:left="1440"/>
        <w:jc w:val="both"/>
        <w:rPr>
          <w:rFonts w:ascii="Arial" w:hAnsi="Arial" w:cs="Arial"/>
          <w:color w:val="0000FF"/>
          <w:u w:val="single"/>
        </w:rPr>
      </w:pPr>
      <w:hyperlink r:id="rId13" w:history="1">
        <w:r w:rsidR="00DE2F72">
          <w:rPr>
            <w:rStyle w:val="a8"/>
            <w:rFonts w:ascii="Arial" w:hAnsi="Arial" w:cs="Arial"/>
            <w:sz w:val="18"/>
            <w:szCs w:val="18"/>
          </w:rPr>
          <w:t>calc.specialist@ctmol.ru</w:t>
        </w:r>
      </w:hyperlink>
      <w:hyperlink r:id="rId14" w:history="1"/>
    </w:p>
    <w:p w14:paraId="76EB5EC5" w14:textId="77777777" w:rsidR="00BA428D" w:rsidRDefault="003F6B4A" w:rsidP="003B5E5C">
      <w:pPr>
        <w:tabs>
          <w:tab w:val="left" w:pos="360"/>
        </w:tabs>
        <w:jc w:val="both"/>
        <w:rPr>
          <w:rFonts w:ascii="Arial" w:hAnsi="Arial" w:cs="Arial"/>
          <w:color w:val="0000FF"/>
          <w:u w:val="single"/>
        </w:rPr>
      </w:pPr>
      <w:r>
        <w:rPr>
          <w:rFonts w:ascii="Arial" w:hAnsi="Arial" w:cs="Arial"/>
        </w:rPr>
        <w:t xml:space="preserve">            </w:t>
      </w:r>
      <w:r w:rsidR="00AB1618" w:rsidRPr="00623526">
        <w:rPr>
          <w:rFonts w:ascii="Arial" w:hAnsi="Arial" w:cs="Arial"/>
          <w:lang w:val="en-US"/>
        </w:rPr>
        <w:t>Email</w:t>
      </w:r>
      <w:r w:rsidR="00AB1618" w:rsidRPr="00623526">
        <w:rPr>
          <w:rFonts w:ascii="Arial" w:hAnsi="Arial" w:cs="Arial"/>
        </w:rPr>
        <w:t xml:space="preserve">  </w:t>
      </w:r>
      <w:r w:rsidR="00623526">
        <w:rPr>
          <w:rFonts w:ascii="Arial" w:hAnsi="Arial" w:cs="Arial"/>
        </w:rPr>
        <w:t>Распределительного центра (РЦ</w:t>
      </w:r>
      <w:r w:rsidR="00623526" w:rsidRPr="003F6B4A">
        <w:rPr>
          <w:rFonts w:ascii="Arial" w:hAnsi="Arial" w:cs="Arial"/>
          <w:color w:val="0000FF"/>
          <w:u w:val="single"/>
        </w:rPr>
        <w:t>)</w:t>
      </w:r>
      <w:r w:rsidR="00AB1618" w:rsidRPr="003F6B4A">
        <w:rPr>
          <w:rFonts w:ascii="Arial" w:hAnsi="Arial" w:cs="Arial"/>
          <w:color w:val="0000FF"/>
          <w:u w:val="single"/>
        </w:rPr>
        <w:t xml:space="preserve"> </w:t>
      </w:r>
      <w:hyperlink r:id="rId15" w:history="1">
        <w:r w:rsidRPr="003F6B4A">
          <w:rPr>
            <w:rStyle w:val="a8"/>
            <w:rFonts w:ascii="Arial" w:hAnsi="Arial" w:cs="Arial"/>
            <w:sz w:val="18"/>
            <w:szCs w:val="18"/>
            <w:lang w:val="en-US"/>
          </w:rPr>
          <w:t>logistics</w:t>
        </w:r>
        <w:r w:rsidRPr="003F6B4A">
          <w:rPr>
            <w:rStyle w:val="a8"/>
            <w:rFonts w:ascii="Arial" w:hAnsi="Arial" w:cs="Arial"/>
            <w:sz w:val="18"/>
            <w:szCs w:val="18"/>
          </w:rPr>
          <w:t>@</w:t>
        </w:r>
      </w:hyperlink>
      <w:hyperlink r:id="rId16" w:tooltip="mailto:ctmol.ru@ctmol.ru" w:history="1">
        <w:r w:rsidR="00AB1618" w:rsidRPr="003F6B4A">
          <w:rPr>
            <w:rStyle w:val="a8"/>
            <w:rFonts w:ascii="Arial" w:hAnsi="Arial" w:cs="Arial"/>
            <w:sz w:val="18"/>
            <w:szCs w:val="18"/>
            <w:lang w:val="en-US"/>
          </w:rPr>
          <w:t>ctmol</w:t>
        </w:r>
        <w:r w:rsidR="00AB1618" w:rsidRPr="003F6B4A">
          <w:rPr>
            <w:rStyle w:val="a8"/>
            <w:rFonts w:ascii="Arial" w:hAnsi="Arial" w:cs="Arial"/>
            <w:sz w:val="18"/>
            <w:szCs w:val="18"/>
          </w:rPr>
          <w:t>.</w:t>
        </w:r>
        <w:r w:rsidR="00AB1618" w:rsidRPr="003F6B4A">
          <w:rPr>
            <w:rStyle w:val="a8"/>
            <w:rFonts w:ascii="Arial" w:hAnsi="Arial" w:cs="Arial"/>
            <w:sz w:val="18"/>
            <w:szCs w:val="18"/>
            <w:lang w:val="en-US"/>
          </w:rPr>
          <w:t>ru</w:t>
        </w:r>
      </w:hyperlink>
      <w:r w:rsidR="00AB1618" w:rsidRPr="003F6B4A">
        <w:rPr>
          <w:rFonts w:ascii="Arial" w:hAnsi="Arial" w:cs="Arial"/>
          <w:color w:val="0000FF"/>
          <w:u w:val="single"/>
        </w:rPr>
        <w:t xml:space="preserve"> </w:t>
      </w:r>
    </w:p>
    <w:p w14:paraId="76EB5EC6" w14:textId="77777777" w:rsidR="001E20DB" w:rsidRPr="00BA428D" w:rsidRDefault="00553BF5" w:rsidP="003B5E5C">
      <w:pPr>
        <w:tabs>
          <w:tab w:val="left" w:pos="360"/>
        </w:tabs>
        <w:jc w:val="both"/>
        <w:rPr>
          <w:rFonts w:ascii="Arial" w:hAnsi="Arial" w:cs="Arial"/>
        </w:rPr>
      </w:pPr>
      <w:r w:rsidRPr="00BA428D">
        <w:rPr>
          <w:rFonts w:ascii="Arial" w:hAnsi="Arial" w:cs="Arial"/>
        </w:rPr>
        <w:t xml:space="preserve">      в) посредством электронного документооборота </w:t>
      </w:r>
      <w:r w:rsidRPr="00BA428D">
        <w:rPr>
          <w:rFonts w:ascii="Arial" w:hAnsi="Arial" w:cs="Arial"/>
          <w:lang w:val="en-US"/>
        </w:rPr>
        <w:t>EDI</w:t>
      </w:r>
      <w:r w:rsidRPr="00BA428D">
        <w:rPr>
          <w:rFonts w:ascii="Arial" w:hAnsi="Arial" w:cs="Arial"/>
        </w:rPr>
        <w:t>.</w:t>
      </w:r>
    </w:p>
    <w:p w14:paraId="76EB5EC7" w14:textId="77777777" w:rsidR="00553BF5" w:rsidRPr="00BA428D" w:rsidRDefault="00553BF5" w:rsidP="003B5E5C">
      <w:pPr>
        <w:tabs>
          <w:tab w:val="left" w:pos="360"/>
        </w:tabs>
        <w:jc w:val="both"/>
        <w:rPr>
          <w:rFonts w:ascii="Arial" w:hAnsi="Arial" w:cs="Arial"/>
        </w:rPr>
      </w:pPr>
    </w:p>
    <w:p w14:paraId="76EB5EC8" w14:textId="77777777" w:rsidR="009108F7" w:rsidRPr="007C6E45" w:rsidRDefault="007C6E45" w:rsidP="007C6E45">
      <w:pPr>
        <w:tabs>
          <w:tab w:val="left" w:pos="0"/>
        </w:tabs>
        <w:jc w:val="both"/>
        <w:rPr>
          <w:rFonts w:ascii="Arial" w:hAnsi="Arial" w:cs="Arial"/>
        </w:rPr>
      </w:pPr>
      <w:r>
        <w:rPr>
          <w:rFonts w:ascii="Arial" w:hAnsi="Arial" w:cs="Arial"/>
        </w:rPr>
        <w:t xml:space="preserve">   </w:t>
      </w:r>
      <w:r w:rsidR="00BC28F8" w:rsidRPr="00BA428D">
        <w:rPr>
          <w:rFonts w:ascii="Arial" w:hAnsi="Arial" w:cs="Arial"/>
        </w:rPr>
        <w:t>2.</w:t>
      </w:r>
      <w:r w:rsidR="009108F7" w:rsidRPr="00BA428D">
        <w:rPr>
          <w:rFonts w:ascii="Arial" w:hAnsi="Arial" w:cs="Arial"/>
        </w:rPr>
        <w:t>3. Система электронного документооборота</w:t>
      </w:r>
      <w:r w:rsidR="00553BF5" w:rsidRPr="00BA428D">
        <w:rPr>
          <w:rFonts w:ascii="Arial" w:hAnsi="Arial" w:cs="Arial"/>
        </w:rPr>
        <w:t xml:space="preserve"> </w:t>
      </w:r>
      <w:r w:rsidR="00553BF5" w:rsidRPr="00BA428D">
        <w:rPr>
          <w:rFonts w:ascii="Arial" w:hAnsi="Arial" w:cs="Arial"/>
          <w:lang w:val="en-US"/>
        </w:rPr>
        <w:t>EDI</w:t>
      </w:r>
      <w:r>
        <w:rPr>
          <w:rFonts w:ascii="Arial" w:hAnsi="Arial" w:cs="Arial"/>
        </w:rPr>
        <w:t xml:space="preserve"> и порядок обмена </w:t>
      </w:r>
      <w:r w:rsidRPr="00761F86">
        <w:rPr>
          <w:rFonts w:ascii="Arial" w:hAnsi="Arial" w:cs="Arial"/>
        </w:rPr>
        <w:t>юридически значимыми документами</w:t>
      </w:r>
      <w:r w:rsidR="00D27634">
        <w:rPr>
          <w:rFonts w:ascii="Arial" w:hAnsi="Arial" w:cs="Arial"/>
        </w:rPr>
        <w:t>, согласован Сторонами в Дополнительном соглашении (Приложение к Договору).</w:t>
      </w:r>
    </w:p>
    <w:p w14:paraId="76EB5EC9" w14:textId="77777777" w:rsidR="00D27634" w:rsidRPr="00761F86" w:rsidRDefault="00D27634" w:rsidP="00761F86">
      <w:pPr>
        <w:pStyle w:val="af3"/>
        <w:spacing w:line="276" w:lineRule="auto"/>
        <w:ind w:left="0" w:firstLine="567"/>
        <w:jc w:val="both"/>
        <w:rPr>
          <w:rFonts w:ascii="Arial" w:hAnsi="Arial" w:cs="Arial"/>
          <w:sz w:val="20"/>
          <w:szCs w:val="20"/>
        </w:rPr>
      </w:pPr>
    </w:p>
    <w:p w14:paraId="76EB5ECA" w14:textId="77777777" w:rsidR="0012532B" w:rsidRPr="003B5E5C" w:rsidRDefault="003B5E5C" w:rsidP="00D101EA">
      <w:pPr>
        <w:pStyle w:val="af3"/>
        <w:ind w:left="0"/>
        <w:jc w:val="center"/>
        <w:rPr>
          <w:rFonts w:ascii="Arial" w:hAnsi="Arial" w:cs="Arial"/>
          <w:b/>
          <w:sz w:val="20"/>
          <w:szCs w:val="20"/>
        </w:rPr>
      </w:pPr>
      <w:r>
        <w:rPr>
          <w:rFonts w:ascii="Arial" w:hAnsi="Arial" w:cs="Arial"/>
          <w:b/>
          <w:sz w:val="20"/>
          <w:szCs w:val="20"/>
        </w:rPr>
        <w:t>3.</w:t>
      </w:r>
      <w:r w:rsidR="00B750F4">
        <w:rPr>
          <w:rFonts w:ascii="Arial" w:hAnsi="Arial" w:cs="Arial"/>
          <w:b/>
          <w:sz w:val="20"/>
          <w:szCs w:val="20"/>
        </w:rPr>
        <w:t xml:space="preserve"> </w:t>
      </w:r>
      <w:r w:rsidR="0012532B" w:rsidRPr="003B5E5C">
        <w:rPr>
          <w:rFonts w:ascii="Arial" w:hAnsi="Arial" w:cs="Arial"/>
          <w:b/>
          <w:sz w:val="20"/>
          <w:szCs w:val="20"/>
        </w:rPr>
        <w:t>Лицензирование</w:t>
      </w:r>
    </w:p>
    <w:p w14:paraId="76EB5ECB" w14:textId="77777777" w:rsidR="00D101EA" w:rsidRDefault="0012532B" w:rsidP="00D101EA">
      <w:pPr>
        <w:pStyle w:val="ae"/>
        <w:ind w:firstLine="567"/>
        <w:jc w:val="both"/>
        <w:rPr>
          <w:rFonts w:ascii="Arial" w:hAnsi="Arial" w:cs="Arial"/>
        </w:rPr>
      </w:pPr>
      <w:r w:rsidRPr="00EA4912">
        <w:rPr>
          <w:rFonts w:ascii="Arial" w:hAnsi="Arial" w:cs="Arial"/>
        </w:rPr>
        <w:t xml:space="preserve">3.1. </w:t>
      </w:r>
      <w:r w:rsidR="00822861">
        <w:rPr>
          <w:rFonts w:ascii="Arial" w:hAnsi="Arial" w:cs="Arial"/>
        </w:rPr>
        <w:t>О</w:t>
      </w:r>
      <w:r w:rsidRPr="00EA4912">
        <w:rPr>
          <w:rFonts w:ascii="Arial" w:hAnsi="Arial" w:cs="Arial"/>
        </w:rPr>
        <w:t xml:space="preserve">дновременно с подписанием настоящего Договора Поставщик передает Покупателю копию лицензии  на </w:t>
      </w:r>
      <w:r w:rsidR="00822861">
        <w:rPr>
          <w:rFonts w:ascii="Arial" w:hAnsi="Arial" w:cs="Arial"/>
        </w:rPr>
        <w:t>производство/закупк</w:t>
      </w:r>
      <w:r w:rsidR="00574ABB">
        <w:rPr>
          <w:rFonts w:ascii="Arial" w:hAnsi="Arial" w:cs="Arial"/>
        </w:rPr>
        <w:t>у</w:t>
      </w:r>
      <w:r w:rsidR="00822861">
        <w:rPr>
          <w:rFonts w:ascii="Arial" w:hAnsi="Arial" w:cs="Arial"/>
        </w:rPr>
        <w:t>/хранение/</w:t>
      </w:r>
      <w:r w:rsidRPr="00EA4912">
        <w:rPr>
          <w:rFonts w:ascii="Arial" w:hAnsi="Arial" w:cs="Arial"/>
        </w:rPr>
        <w:t>поставки</w:t>
      </w:r>
      <w:r w:rsidR="00822861">
        <w:rPr>
          <w:rFonts w:ascii="Arial" w:hAnsi="Arial" w:cs="Arial"/>
        </w:rPr>
        <w:t xml:space="preserve"> и иные виды деятельности в отношении </w:t>
      </w:r>
      <w:r w:rsidRPr="00EA4912">
        <w:rPr>
          <w:rFonts w:ascii="Arial" w:hAnsi="Arial" w:cs="Arial"/>
        </w:rPr>
        <w:t xml:space="preserve"> </w:t>
      </w:r>
      <w:r w:rsidR="00822861">
        <w:rPr>
          <w:rFonts w:ascii="Arial" w:hAnsi="Arial" w:cs="Arial"/>
        </w:rPr>
        <w:t>алкогольной и спиртосодержащей продукции</w:t>
      </w:r>
      <w:r w:rsidRPr="00EA4912">
        <w:rPr>
          <w:rFonts w:ascii="Arial" w:hAnsi="Arial" w:cs="Arial"/>
        </w:rPr>
        <w:t>, оформленную в порядке, предусмотренном действующим законодательством.</w:t>
      </w:r>
    </w:p>
    <w:p w14:paraId="76EB5ECC" w14:textId="77777777" w:rsidR="001875B4" w:rsidRPr="00EA4912" w:rsidRDefault="00C26CFC" w:rsidP="00D101EA">
      <w:pPr>
        <w:pStyle w:val="ae"/>
        <w:ind w:firstLine="567"/>
        <w:jc w:val="both"/>
        <w:rPr>
          <w:rFonts w:ascii="Arial" w:hAnsi="Arial" w:cs="Arial"/>
          <w:b/>
        </w:rPr>
      </w:pPr>
      <w:r w:rsidRPr="00EA4912">
        <w:rPr>
          <w:rFonts w:ascii="Arial" w:hAnsi="Arial" w:cs="Arial"/>
        </w:rPr>
        <w:t xml:space="preserve">3.2. </w:t>
      </w:r>
      <w:r w:rsidR="0012532B" w:rsidRPr="00EA4912">
        <w:rPr>
          <w:rFonts w:ascii="Arial" w:hAnsi="Arial" w:cs="Arial"/>
        </w:rPr>
        <w:t xml:space="preserve">В </w:t>
      </w:r>
      <w:r w:rsidR="004C2804" w:rsidRPr="00EA4912">
        <w:rPr>
          <w:rFonts w:ascii="Arial" w:hAnsi="Arial" w:cs="Arial"/>
        </w:rPr>
        <w:t xml:space="preserve">случае переоформления/продления Лицензии </w:t>
      </w:r>
      <w:r w:rsidR="0012532B" w:rsidRPr="00EA4912">
        <w:rPr>
          <w:rFonts w:ascii="Arial" w:hAnsi="Arial" w:cs="Arial"/>
        </w:rPr>
        <w:t>Поставщик обязан в день начала действия лицензии предоставить Покупателю</w:t>
      </w:r>
      <w:r w:rsidR="001875B4" w:rsidRPr="00EA4912">
        <w:rPr>
          <w:rFonts w:ascii="Arial" w:hAnsi="Arial" w:cs="Arial"/>
        </w:rPr>
        <w:t xml:space="preserve"> информацию об изменении реквизитов Лицензии с выпиской из Государственного сводного реестра выданных, приостановленных и аннулированных лицензий на производство и оборот этилового спирта, алкогольной и спиртосодержащей продукции и внести обновления во все информационные системы для верного оформления товаросопроводительных документов.</w:t>
      </w:r>
    </w:p>
    <w:p w14:paraId="76EB5ECD" w14:textId="77777777" w:rsidR="0012532B" w:rsidRPr="00EA4912" w:rsidRDefault="001875B4" w:rsidP="00EB5E93">
      <w:pPr>
        <w:pStyle w:val="2"/>
        <w:ind w:firstLine="567"/>
        <w:rPr>
          <w:rFonts w:ascii="Arial" w:hAnsi="Arial" w:cs="Arial"/>
          <w:b w:val="0"/>
        </w:rPr>
      </w:pPr>
      <w:r w:rsidRPr="00EA4912">
        <w:rPr>
          <w:rFonts w:ascii="Arial" w:hAnsi="Arial" w:cs="Arial"/>
          <w:b w:val="0"/>
        </w:rPr>
        <w:lastRenderedPageBreak/>
        <w:t xml:space="preserve">В день получения бланка обновленной Лицензии Поставщик обязан предоставить Покупателю </w:t>
      </w:r>
      <w:r w:rsidR="0012532B" w:rsidRPr="00EA4912">
        <w:rPr>
          <w:rFonts w:ascii="Arial" w:hAnsi="Arial" w:cs="Arial"/>
          <w:b w:val="0"/>
        </w:rPr>
        <w:t xml:space="preserve">копию новой лицензии, оформленную в порядке, предусмотренном действующим законодательством  </w:t>
      </w:r>
    </w:p>
    <w:p w14:paraId="05EA7306" w14:textId="77777777" w:rsidR="00CB5944" w:rsidRDefault="0012532B" w:rsidP="00CB5944">
      <w:pPr>
        <w:pStyle w:val="a6"/>
        <w:ind w:firstLine="567"/>
        <w:rPr>
          <w:rFonts w:ascii="Arial" w:hAnsi="Arial" w:cs="Arial"/>
        </w:rPr>
      </w:pPr>
      <w:r w:rsidRPr="00764338">
        <w:rPr>
          <w:rFonts w:ascii="Arial" w:hAnsi="Arial" w:cs="Arial"/>
        </w:rPr>
        <w:t xml:space="preserve">При отсутствии </w:t>
      </w:r>
      <w:r w:rsidR="00764338" w:rsidRPr="00764338">
        <w:rPr>
          <w:rFonts w:ascii="Arial" w:hAnsi="Arial" w:cs="Arial"/>
        </w:rPr>
        <w:t>записи о</w:t>
      </w:r>
      <w:r w:rsidR="005E7D18">
        <w:rPr>
          <w:rFonts w:ascii="Arial" w:hAnsi="Arial" w:cs="Arial"/>
        </w:rPr>
        <w:t>б актуальной</w:t>
      </w:r>
      <w:r w:rsidR="00DA0373">
        <w:rPr>
          <w:rFonts w:ascii="Arial" w:hAnsi="Arial" w:cs="Arial"/>
        </w:rPr>
        <w:t xml:space="preserve"> </w:t>
      </w:r>
      <w:r w:rsidR="00764338" w:rsidRPr="00764338">
        <w:rPr>
          <w:rFonts w:ascii="Arial" w:hAnsi="Arial" w:cs="Arial"/>
        </w:rPr>
        <w:t xml:space="preserve">лицензии поставщика в </w:t>
      </w:r>
      <w:r w:rsidR="005E7D18">
        <w:rPr>
          <w:rFonts w:ascii="Arial" w:hAnsi="Arial" w:cs="Arial"/>
        </w:rPr>
        <w:t xml:space="preserve">сведениях из </w:t>
      </w:r>
      <w:r w:rsidR="00764338" w:rsidRPr="00764338">
        <w:rPr>
          <w:rFonts w:ascii="Arial" w:hAnsi="Arial" w:cs="Arial"/>
        </w:rPr>
        <w:t>государственно</w:t>
      </w:r>
      <w:r w:rsidR="005E7D18">
        <w:rPr>
          <w:rFonts w:ascii="Arial" w:hAnsi="Arial" w:cs="Arial"/>
        </w:rPr>
        <w:t>го</w:t>
      </w:r>
      <w:r w:rsidR="00764338" w:rsidRPr="00764338">
        <w:rPr>
          <w:rFonts w:ascii="Arial" w:hAnsi="Arial" w:cs="Arial"/>
        </w:rPr>
        <w:t xml:space="preserve"> сводно</w:t>
      </w:r>
      <w:r w:rsidR="005E7D18">
        <w:rPr>
          <w:rFonts w:ascii="Arial" w:hAnsi="Arial" w:cs="Arial"/>
        </w:rPr>
        <w:t>го</w:t>
      </w:r>
      <w:r w:rsidR="00764338" w:rsidRPr="00764338">
        <w:rPr>
          <w:rFonts w:ascii="Arial" w:hAnsi="Arial" w:cs="Arial"/>
        </w:rPr>
        <w:t xml:space="preserve"> реестр</w:t>
      </w:r>
      <w:r w:rsidR="005E7D18">
        <w:rPr>
          <w:rFonts w:ascii="Arial" w:hAnsi="Arial" w:cs="Arial"/>
        </w:rPr>
        <w:t>а</w:t>
      </w:r>
      <w:r w:rsidR="00764338" w:rsidRPr="00764338">
        <w:rPr>
          <w:rFonts w:ascii="Arial" w:hAnsi="Arial" w:cs="Arial"/>
        </w:rPr>
        <w:t xml:space="preserve"> выданных, приостановленных и аннулированных лицензий</w:t>
      </w:r>
      <w:r w:rsidR="005E7D18">
        <w:rPr>
          <w:rFonts w:ascii="Arial" w:hAnsi="Arial" w:cs="Arial"/>
        </w:rPr>
        <w:t xml:space="preserve">, размещенных </w:t>
      </w:r>
      <w:r w:rsidR="00764338" w:rsidRPr="00764338">
        <w:rPr>
          <w:rFonts w:ascii="Arial" w:hAnsi="Arial" w:cs="Arial"/>
        </w:rPr>
        <w:t>на сайте ФС РАР</w:t>
      </w:r>
      <w:r w:rsidR="00764338">
        <w:rPr>
          <w:rFonts w:ascii="Arial" w:hAnsi="Arial" w:cs="Arial"/>
        </w:rPr>
        <w:t xml:space="preserve"> </w:t>
      </w:r>
      <w:r w:rsidR="00764338" w:rsidRPr="00764338">
        <w:rPr>
          <w:rFonts w:ascii="Arial" w:hAnsi="Arial" w:cs="Arial"/>
        </w:rPr>
        <w:t xml:space="preserve"> </w:t>
      </w:r>
      <w:r w:rsidRPr="00764338">
        <w:rPr>
          <w:rFonts w:ascii="Arial" w:hAnsi="Arial" w:cs="Arial"/>
        </w:rPr>
        <w:t>Покупатель имеет право не принимать Товар, а судьба принятого Товара определяется аналогично порядку, установленном</w:t>
      </w:r>
      <w:r w:rsidR="00C26CFC" w:rsidRPr="00764338">
        <w:rPr>
          <w:rFonts w:ascii="Arial" w:hAnsi="Arial" w:cs="Arial"/>
        </w:rPr>
        <w:t>у в п. 1.3. настоящего Договора, также все заказы и поставки буду закрыты.</w:t>
      </w:r>
    </w:p>
    <w:p w14:paraId="7D0763D5" w14:textId="77777777" w:rsidR="00CB5944" w:rsidRDefault="00C26CFC" w:rsidP="00CB5944">
      <w:pPr>
        <w:pStyle w:val="a6"/>
        <w:ind w:firstLine="567"/>
        <w:rPr>
          <w:rFonts w:ascii="Arial" w:hAnsi="Arial" w:cs="Arial"/>
        </w:rPr>
      </w:pPr>
      <w:r w:rsidRPr="003B5E5C">
        <w:rPr>
          <w:rFonts w:ascii="Arial" w:hAnsi="Arial" w:cs="Arial"/>
        </w:rPr>
        <w:t>3.3.</w:t>
      </w:r>
      <w:r w:rsidRPr="00EA4912">
        <w:rPr>
          <w:rFonts w:ascii="Arial" w:hAnsi="Arial" w:cs="Arial"/>
        </w:rPr>
        <w:t xml:space="preserve"> В случае переоформления/продления Лицензии Покупателя на право закупки, хранения и поставок алкогольной продукции Покупатель обязан в день начала действия лицензии предоставить Поставщику информацию об изменении реквизитов Лицензии с выпиской из Государственного сводного реестра выданных, приостановленных и аннулированных лицензий на производство и оборот этилового спирта, алкогольной и спиртосодержащей продукции и внести обновления во все информационные системы для верного оформления товаросопроводительных документов.</w:t>
      </w:r>
      <w:r w:rsidR="001A2AA8" w:rsidRPr="00EA4912">
        <w:rPr>
          <w:rFonts w:ascii="Arial" w:hAnsi="Arial" w:cs="Arial"/>
        </w:rPr>
        <w:t xml:space="preserve"> </w:t>
      </w:r>
    </w:p>
    <w:p w14:paraId="44286BA4" w14:textId="77777777" w:rsidR="00CB5944" w:rsidRDefault="001A2AA8" w:rsidP="00CB5944">
      <w:pPr>
        <w:pStyle w:val="a6"/>
        <w:ind w:firstLine="567"/>
        <w:rPr>
          <w:rFonts w:ascii="Arial" w:hAnsi="Arial" w:cs="Arial"/>
        </w:rPr>
      </w:pPr>
      <w:r w:rsidRPr="00EA4912">
        <w:rPr>
          <w:rFonts w:ascii="Arial" w:hAnsi="Arial" w:cs="Arial"/>
        </w:rPr>
        <w:t>В случае переоформления/продления Лицензии Покупателя на право розничной продажи алкогольной продукции Покупатель обязан предоставить Поставщику копию новой лицензии</w:t>
      </w:r>
      <w:r w:rsidR="002379D0" w:rsidRPr="002379D0">
        <w:rPr>
          <w:rFonts w:ascii="Arial" w:hAnsi="Arial" w:cs="Arial"/>
        </w:rPr>
        <w:t xml:space="preserve"> </w:t>
      </w:r>
      <w:r w:rsidR="002379D0" w:rsidRPr="00EA4912">
        <w:rPr>
          <w:rFonts w:ascii="Arial" w:hAnsi="Arial" w:cs="Arial"/>
        </w:rPr>
        <w:t>оформленную в порядке, предусмотренном действующим законодательством.</w:t>
      </w:r>
    </w:p>
    <w:p w14:paraId="678DD295" w14:textId="77777777" w:rsidR="00CB5944" w:rsidRDefault="00613839" w:rsidP="00CB5944">
      <w:pPr>
        <w:pStyle w:val="a6"/>
        <w:ind w:firstLine="567"/>
        <w:rPr>
          <w:rFonts w:ascii="Arial" w:hAnsi="Arial" w:cs="Arial"/>
        </w:rPr>
      </w:pPr>
      <w:r w:rsidRPr="00DA00E5">
        <w:rPr>
          <w:rFonts w:ascii="Arial" w:hAnsi="Arial" w:cs="Arial"/>
        </w:rPr>
        <w:t xml:space="preserve">3.4. В период исполнения Договора, Поставщик обязан: </w:t>
      </w:r>
    </w:p>
    <w:p w14:paraId="45589EE5" w14:textId="77777777" w:rsidR="00CB5944" w:rsidRDefault="00613839" w:rsidP="00CB5944">
      <w:pPr>
        <w:pStyle w:val="a6"/>
        <w:ind w:firstLine="567"/>
        <w:rPr>
          <w:rFonts w:ascii="Arial" w:hAnsi="Arial" w:cs="Arial"/>
        </w:rPr>
      </w:pPr>
      <w:r w:rsidRPr="00DA00E5">
        <w:rPr>
          <w:rFonts w:ascii="Arial" w:hAnsi="Arial" w:cs="Arial"/>
        </w:rPr>
        <w:t>3.4.1. Сообщить Покупателю идентификатор ЕГАИС (FSRAR_ID) всех своих обособленных подразделений.</w:t>
      </w:r>
    </w:p>
    <w:p w14:paraId="22263A78" w14:textId="77777777" w:rsidR="00CB5944" w:rsidRDefault="00613839" w:rsidP="00CB5944">
      <w:pPr>
        <w:pStyle w:val="a6"/>
        <w:ind w:firstLine="567"/>
        <w:rPr>
          <w:rFonts w:ascii="Arial" w:hAnsi="Arial" w:cs="Arial"/>
        </w:rPr>
      </w:pPr>
      <w:r w:rsidRPr="00DA00E5">
        <w:rPr>
          <w:rFonts w:ascii="Arial" w:hAnsi="Arial" w:cs="Arial"/>
        </w:rPr>
        <w:t>3.4.2. Быть подключенным к ЕГАИС и добросовестно фиксировать факт отгрузки и приемки, возврата  алкогольной продукции (далее-Товар) от Покупателя.</w:t>
      </w:r>
    </w:p>
    <w:p w14:paraId="2088518C" w14:textId="77777777" w:rsidR="00CB5944" w:rsidRDefault="00613839" w:rsidP="00CB5944">
      <w:pPr>
        <w:pStyle w:val="a6"/>
        <w:ind w:firstLine="567"/>
        <w:rPr>
          <w:rFonts w:ascii="Arial" w:hAnsi="Arial" w:cs="Arial"/>
        </w:rPr>
      </w:pPr>
      <w:r w:rsidRPr="00DA00E5">
        <w:rPr>
          <w:rFonts w:ascii="Arial" w:hAnsi="Arial" w:cs="Arial"/>
        </w:rPr>
        <w:t xml:space="preserve">3.4.3. В течение 2-х календарных дней  проинформировать Покупателя об открытии нового обособленного подразделения или изменения имеющегося идентификатора ЕГАИС (FSRAR_ID). </w:t>
      </w:r>
    </w:p>
    <w:p w14:paraId="4C212994" w14:textId="77777777" w:rsidR="00CB5944" w:rsidRDefault="00613839" w:rsidP="00CB5944">
      <w:pPr>
        <w:pStyle w:val="a6"/>
        <w:ind w:firstLine="567"/>
        <w:rPr>
          <w:rFonts w:ascii="Arial" w:hAnsi="Arial" w:cs="Arial"/>
        </w:rPr>
      </w:pPr>
      <w:r w:rsidRPr="00DA00E5">
        <w:rPr>
          <w:rFonts w:ascii="Arial" w:hAnsi="Arial" w:cs="Arial"/>
        </w:rPr>
        <w:t>3.4.4. Предоставить Покупателю новые идентификаторы при изменении идентификатора номенклатуры ЕГАИС (AlcCode) или идентификатора производителя/импортера ЕГАИС в срок не позднее 10-ти календарных дней до первой поставки данного Товара.</w:t>
      </w:r>
    </w:p>
    <w:p w14:paraId="794BC455" w14:textId="77777777" w:rsidR="00CB5944" w:rsidRDefault="00613839" w:rsidP="00CB5944">
      <w:pPr>
        <w:pStyle w:val="a6"/>
        <w:ind w:firstLine="567"/>
        <w:rPr>
          <w:rFonts w:ascii="Arial" w:hAnsi="Arial" w:cs="Arial"/>
        </w:rPr>
      </w:pPr>
      <w:r w:rsidRPr="00DA00E5">
        <w:rPr>
          <w:rFonts w:ascii="Arial" w:hAnsi="Arial" w:cs="Arial"/>
        </w:rPr>
        <w:t xml:space="preserve">3.4.5. Фиксировать в ЕГАИС факт отгрузки Товара (алкогольной продукции) до момента отправки транспортного средства со склада. </w:t>
      </w:r>
    </w:p>
    <w:p w14:paraId="75D234EA" w14:textId="77777777" w:rsidR="00CB5944" w:rsidRDefault="00613839" w:rsidP="00CB5944">
      <w:pPr>
        <w:pStyle w:val="a6"/>
        <w:ind w:firstLine="567"/>
        <w:rPr>
          <w:rFonts w:ascii="Arial" w:hAnsi="Arial" w:cs="Arial"/>
        </w:rPr>
      </w:pPr>
      <w:r w:rsidRPr="00DA00E5">
        <w:rPr>
          <w:rFonts w:ascii="Arial" w:hAnsi="Arial" w:cs="Arial"/>
        </w:rPr>
        <w:t>3.4.6. Предоставлять информацию, указанную в документах ЕГАИС в точном соответствии с информацией, указанной в товаросопроводительных документах, на этикетке товара и таре, в отношении:</w:t>
      </w:r>
    </w:p>
    <w:p w14:paraId="7045F119" w14:textId="77777777" w:rsidR="00CB5944" w:rsidRDefault="00CB5944" w:rsidP="00CB5944">
      <w:pPr>
        <w:pStyle w:val="a6"/>
        <w:numPr>
          <w:ilvl w:val="0"/>
          <w:numId w:val="34"/>
        </w:numPr>
        <w:rPr>
          <w:rFonts w:ascii="Arial" w:hAnsi="Arial" w:cs="Arial"/>
        </w:rPr>
      </w:pPr>
      <w:r w:rsidRPr="00DA00E5">
        <w:rPr>
          <w:rFonts w:ascii="Arial" w:hAnsi="Arial" w:cs="Arial"/>
        </w:rPr>
        <w:t>номенклатуры (</w:t>
      </w:r>
      <w:r>
        <w:rPr>
          <w:rFonts w:ascii="Arial" w:hAnsi="Arial" w:cs="Arial"/>
        </w:rPr>
        <w:t>наименование, литраж, крепость)</w:t>
      </w:r>
    </w:p>
    <w:p w14:paraId="41931428" w14:textId="77777777" w:rsidR="00CB5944" w:rsidRDefault="00CB5944" w:rsidP="00CB5944">
      <w:pPr>
        <w:pStyle w:val="a6"/>
        <w:numPr>
          <w:ilvl w:val="0"/>
          <w:numId w:val="34"/>
        </w:numPr>
        <w:rPr>
          <w:rFonts w:ascii="Arial" w:hAnsi="Arial" w:cs="Arial"/>
        </w:rPr>
      </w:pPr>
      <w:r>
        <w:rPr>
          <w:rFonts w:ascii="Arial" w:hAnsi="Arial" w:cs="Arial"/>
        </w:rPr>
        <w:t>цены</w:t>
      </w:r>
    </w:p>
    <w:p w14:paraId="773B6AE3" w14:textId="77777777" w:rsidR="00CB5944" w:rsidRDefault="00CB5944" w:rsidP="00CB5944">
      <w:pPr>
        <w:pStyle w:val="a6"/>
        <w:numPr>
          <w:ilvl w:val="0"/>
          <w:numId w:val="34"/>
        </w:numPr>
        <w:rPr>
          <w:rFonts w:ascii="Arial" w:hAnsi="Arial" w:cs="Arial"/>
        </w:rPr>
      </w:pPr>
      <w:r>
        <w:rPr>
          <w:rFonts w:ascii="Arial" w:hAnsi="Arial" w:cs="Arial"/>
        </w:rPr>
        <w:t>количества</w:t>
      </w:r>
    </w:p>
    <w:p w14:paraId="38070948" w14:textId="77777777" w:rsidR="00CB5944" w:rsidRDefault="00CB5944" w:rsidP="00CB5944">
      <w:pPr>
        <w:pStyle w:val="a6"/>
        <w:numPr>
          <w:ilvl w:val="0"/>
          <w:numId w:val="34"/>
        </w:numPr>
        <w:rPr>
          <w:rFonts w:ascii="Arial" w:hAnsi="Arial" w:cs="Arial"/>
        </w:rPr>
      </w:pPr>
      <w:r>
        <w:rPr>
          <w:rFonts w:ascii="Arial" w:hAnsi="Arial" w:cs="Arial"/>
        </w:rPr>
        <w:t>кода вида продукции</w:t>
      </w:r>
    </w:p>
    <w:p w14:paraId="0BD360BD" w14:textId="77777777" w:rsidR="00CB5944" w:rsidRDefault="00CB5944" w:rsidP="00CB5944">
      <w:pPr>
        <w:pStyle w:val="a6"/>
        <w:numPr>
          <w:ilvl w:val="0"/>
          <w:numId w:val="34"/>
        </w:numPr>
        <w:rPr>
          <w:rFonts w:ascii="Arial" w:hAnsi="Arial" w:cs="Arial"/>
        </w:rPr>
      </w:pPr>
      <w:r>
        <w:rPr>
          <w:rFonts w:ascii="Arial" w:hAnsi="Arial" w:cs="Arial"/>
        </w:rPr>
        <w:t>производителя/импортера</w:t>
      </w:r>
    </w:p>
    <w:p w14:paraId="316CBCDD" w14:textId="77777777" w:rsidR="00CB5944" w:rsidRDefault="00CB5944" w:rsidP="00CB5944">
      <w:pPr>
        <w:pStyle w:val="a6"/>
        <w:numPr>
          <w:ilvl w:val="0"/>
          <w:numId w:val="34"/>
        </w:numPr>
        <w:rPr>
          <w:rFonts w:ascii="Arial" w:hAnsi="Arial" w:cs="Arial"/>
        </w:rPr>
      </w:pPr>
      <w:r>
        <w:rPr>
          <w:rFonts w:ascii="Arial" w:hAnsi="Arial" w:cs="Arial"/>
        </w:rPr>
        <w:t>даты розлива</w:t>
      </w:r>
    </w:p>
    <w:p w14:paraId="50C14273" w14:textId="77777777" w:rsidR="00CB5944" w:rsidRDefault="00CB5944" w:rsidP="00CB5944">
      <w:pPr>
        <w:pStyle w:val="a6"/>
        <w:numPr>
          <w:ilvl w:val="0"/>
          <w:numId w:val="34"/>
        </w:numPr>
        <w:rPr>
          <w:rFonts w:ascii="Arial" w:hAnsi="Arial" w:cs="Arial"/>
        </w:rPr>
      </w:pPr>
      <w:r w:rsidRPr="00DA00E5">
        <w:rPr>
          <w:rFonts w:ascii="Arial" w:hAnsi="Arial" w:cs="Arial"/>
        </w:rPr>
        <w:t>грузоотправителя</w:t>
      </w:r>
      <w:r>
        <w:rPr>
          <w:rFonts w:ascii="Arial" w:hAnsi="Arial" w:cs="Arial"/>
        </w:rPr>
        <w:t xml:space="preserve"> (наименование, ИНН/КПП, адрес)</w:t>
      </w:r>
    </w:p>
    <w:p w14:paraId="37AF1B27" w14:textId="77777777" w:rsidR="00CB5944" w:rsidRDefault="00CB5944" w:rsidP="00CB5944">
      <w:pPr>
        <w:pStyle w:val="a6"/>
        <w:numPr>
          <w:ilvl w:val="0"/>
          <w:numId w:val="34"/>
        </w:numPr>
        <w:rPr>
          <w:rFonts w:ascii="Arial" w:hAnsi="Arial" w:cs="Arial"/>
        </w:rPr>
      </w:pPr>
      <w:r w:rsidRPr="00DA00E5">
        <w:rPr>
          <w:rFonts w:ascii="Arial" w:hAnsi="Arial" w:cs="Arial"/>
        </w:rPr>
        <w:t>грузополучателя</w:t>
      </w:r>
      <w:r>
        <w:rPr>
          <w:rFonts w:ascii="Arial" w:hAnsi="Arial" w:cs="Arial"/>
        </w:rPr>
        <w:t xml:space="preserve"> (наименование, ИНН/КПП, адрес)</w:t>
      </w:r>
    </w:p>
    <w:p w14:paraId="1ABDA67B" w14:textId="77777777" w:rsidR="00CB5944" w:rsidRDefault="00CB5944" w:rsidP="00CB5944">
      <w:pPr>
        <w:pStyle w:val="a6"/>
        <w:numPr>
          <w:ilvl w:val="0"/>
          <w:numId w:val="34"/>
        </w:numPr>
        <w:rPr>
          <w:rFonts w:ascii="Arial" w:hAnsi="Arial" w:cs="Arial"/>
        </w:rPr>
      </w:pPr>
      <w:r>
        <w:rPr>
          <w:rFonts w:ascii="Arial" w:hAnsi="Arial" w:cs="Arial"/>
        </w:rPr>
        <w:t>номера и даты ТТН</w:t>
      </w:r>
    </w:p>
    <w:p w14:paraId="6E2E8E67" w14:textId="77777777" w:rsidR="00CB5944" w:rsidRDefault="00CB5944" w:rsidP="00CB5944">
      <w:pPr>
        <w:pStyle w:val="a6"/>
        <w:ind w:firstLine="567"/>
        <w:rPr>
          <w:rFonts w:ascii="Arial" w:hAnsi="Arial" w:cs="Arial"/>
        </w:rPr>
      </w:pPr>
      <w:r w:rsidRPr="00DA00E5">
        <w:rPr>
          <w:rFonts w:ascii="Arial" w:hAnsi="Arial" w:cs="Arial"/>
        </w:rPr>
        <w:t>В случае несоответствия какой-либо из указанной информации, Покупатель через ЕГАИС направляет Поставщику Акт отказа в приеме Товара, а Поставщик обязан предоставить Покупателю откорректированную  накладную в ЕГАИС в течение одного рабочего дня.</w:t>
      </w:r>
    </w:p>
    <w:p w14:paraId="7185333B" w14:textId="77777777" w:rsidR="00CB5944" w:rsidRDefault="00CB5944" w:rsidP="00CB5944">
      <w:pPr>
        <w:pStyle w:val="a6"/>
        <w:ind w:firstLine="567"/>
        <w:rPr>
          <w:rFonts w:ascii="Arial" w:hAnsi="Arial" w:cs="Arial"/>
        </w:rPr>
      </w:pPr>
      <w:r w:rsidRPr="00DA00E5">
        <w:rPr>
          <w:rFonts w:ascii="Arial" w:hAnsi="Arial" w:cs="Arial"/>
        </w:rPr>
        <w:t>3.5. В случае неисполнения Поставщиком  любой из обязанностей, предусмотренных пунктом 3.4 настоящего Договора,  Покупатель вправе потребовать уплаты штрафа в размере 3000 рублей за каждое нарушение.</w:t>
      </w:r>
    </w:p>
    <w:p w14:paraId="2CAE554E" w14:textId="77777777" w:rsidR="00CB5944" w:rsidRDefault="00CB5944" w:rsidP="00CB5944">
      <w:pPr>
        <w:pStyle w:val="a6"/>
        <w:ind w:firstLine="567"/>
        <w:rPr>
          <w:rFonts w:ascii="Arial" w:hAnsi="Arial" w:cs="Arial"/>
        </w:rPr>
      </w:pPr>
      <w:r w:rsidRPr="00DA00E5">
        <w:rPr>
          <w:rFonts w:ascii="Arial" w:hAnsi="Arial" w:cs="Arial"/>
        </w:rPr>
        <w:t>3.6.В случае недопоставки алкогольной продукции, брака, поставки в количестве, превышающем заказ, Покупатель принимает все количество, указанное в накладной поставщика и высылает в ЕГАИС Акт подтверждения приемки. На недопоставленный объем Товара, брак, а так же объем товара превышающий условия заказа, Покупатель оформляет возврат и передает в ЕГАИС отгрузочную ТТН. Поставщик должен подтвердить факт возврата в течение одного календарного дня с момента фактического получения возвратных документов.</w:t>
      </w:r>
    </w:p>
    <w:p w14:paraId="63328125" w14:textId="77777777" w:rsidR="00CB5944" w:rsidRDefault="00CB5944" w:rsidP="00CB5944">
      <w:pPr>
        <w:pStyle w:val="a6"/>
        <w:ind w:firstLine="567"/>
        <w:rPr>
          <w:rFonts w:ascii="Arial" w:hAnsi="Arial" w:cs="Arial"/>
        </w:rPr>
      </w:pPr>
      <w:r w:rsidRPr="00DA00E5">
        <w:rPr>
          <w:rFonts w:ascii="Arial" w:hAnsi="Arial" w:cs="Arial"/>
        </w:rPr>
        <w:t>3.7. В случае возврата уже принятого к учету Товара, Покупатель передает в ЕГАИС отгрузочную ТТН. Поставщик должен подтвердить факт возврата Актом подтверждения в течение одного календарного дня с момента фактического получения возвратных документов. Акт расхождений в данном случае не оформляется.</w:t>
      </w:r>
    </w:p>
    <w:p w14:paraId="66688B0B" w14:textId="77777777" w:rsidR="00CB5944" w:rsidRDefault="00CB5944" w:rsidP="00CB5944">
      <w:pPr>
        <w:pStyle w:val="a6"/>
        <w:ind w:firstLine="567"/>
        <w:rPr>
          <w:rFonts w:ascii="Arial" w:hAnsi="Arial" w:cs="Arial"/>
        </w:rPr>
      </w:pPr>
      <w:r w:rsidRPr="00DA00E5">
        <w:rPr>
          <w:rFonts w:ascii="Arial" w:hAnsi="Arial" w:cs="Arial"/>
        </w:rPr>
        <w:t xml:space="preserve">3.8. В случае, если при осуществлении приемки продукции представляется невозможным идентифицировать (считать) акцизную марку, а также при  получении данных о «зеркальной»/ несуществующей марке, Покупатель  по своему выбору (в зависимости от количества обнаруженных </w:t>
      </w:r>
      <w:r w:rsidRPr="00DA00E5">
        <w:rPr>
          <w:rFonts w:ascii="Arial" w:hAnsi="Arial" w:cs="Arial"/>
        </w:rPr>
        <w:lastRenderedPageBreak/>
        <w:t>несчитываемых акцизных марок) оформляет  Акт отказа либо осуществляет возврат алкогольной продукции.</w:t>
      </w:r>
    </w:p>
    <w:p w14:paraId="4E6889C6" w14:textId="0E754611" w:rsidR="00CB5944" w:rsidRPr="00DA00E5" w:rsidRDefault="00CB5944" w:rsidP="00CB5944">
      <w:pPr>
        <w:pStyle w:val="a6"/>
        <w:ind w:firstLine="567"/>
        <w:rPr>
          <w:rFonts w:ascii="Arial" w:hAnsi="Arial" w:cs="Arial"/>
          <w:b/>
        </w:rPr>
      </w:pPr>
      <w:r w:rsidRPr="00DA00E5">
        <w:rPr>
          <w:rFonts w:ascii="Arial" w:hAnsi="Arial" w:cs="Arial"/>
        </w:rPr>
        <w:t>3.</w:t>
      </w:r>
      <w:r>
        <w:rPr>
          <w:rFonts w:ascii="Arial" w:hAnsi="Arial" w:cs="Arial"/>
        </w:rPr>
        <w:t>9</w:t>
      </w:r>
      <w:r w:rsidRPr="00DA00E5">
        <w:rPr>
          <w:rFonts w:ascii="Arial" w:hAnsi="Arial" w:cs="Arial"/>
        </w:rPr>
        <w:t>. Если, при реализации алкогольной продукции через ККМ, будет выявлен Товар с  «зеркальной»/несуществующей маркой, то данная единица Товара подлежит обязательной утилизации Покупателем с оформлением  Торг-15, но с последующей компенсацией её стоимости Поставщиком.</w:t>
      </w:r>
    </w:p>
    <w:p w14:paraId="76EB5EEA" w14:textId="77777777" w:rsidR="001E20DB" w:rsidRPr="001B251D" w:rsidRDefault="009108F7" w:rsidP="00EB5E93">
      <w:pPr>
        <w:jc w:val="center"/>
        <w:rPr>
          <w:rFonts w:ascii="Arial" w:hAnsi="Arial" w:cs="Arial"/>
          <w:b/>
        </w:rPr>
      </w:pPr>
      <w:r>
        <w:rPr>
          <w:rFonts w:ascii="Arial" w:hAnsi="Arial" w:cs="Arial"/>
          <w:b/>
        </w:rPr>
        <w:t>4</w:t>
      </w:r>
      <w:r w:rsidR="001E20DB" w:rsidRPr="001B251D">
        <w:rPr>
          <w:rFonts w:ascii="Arial" w:hAnsi="Arial" w:cs="Arial"/>
          <w:b/>
        </w:rPr>
        <w:t>. Порядок поставки Товара</w:t>
      </w:r>
    </w:p>
    <w:p w14:paraId="76EB5EEB" w14:textId="77777777" w:rsidR="001E20DB" w:rsidRPr="00F23E54" w:rsidRDefault="0025279B" w:rsidP="00EB5E93">
      <w:pPr>
        <w:pStyle w:val="a6"/>
        <w:ind w:firstLine="567"/>
        <w:rPr>
          <w:rFonts w:ascii="Arial" w:hAnsi="Arial" w:cs="Arial"/>
        </w:rPr>
      </w:pPr>
      <w:r>
        <w:rPr>
          <w:rFonts w:ascii="Arial" w:hAnsi="Arial" w:cs="Arial"/>
        </w:rPr>
        <w:t>4</w:t>
      </w:r>
      <w:r w:rsidR="001E20DB" w:rsidRPr="001B251D">
        <w:rPr>
          <w:rFonts w:ascii="Arial" w:hAnsi="Arial" w:cs="Arial"/>
        </w:rPr>
        <w:t xml:space="preserve">.1. Поставка Товара производится на основании Заявки Покупателя. Поставщик должен руководствоваться </w:t>
      </w:r>
      <w:r w:rsidR="001E20DB" w:rsidRPr="00F23E54">
        <w:rPr>
          <w:rFonts w:ascii="Arial" w:hAnsi="Arial" w:cs="Arial"/>
          <w:sz w:val="18"/>
          <w:szCs w:val="18"/>
        </w:rPr>
        <w:t>«</w:t>
      </w:r>
      <w:r w:rsidRPr="00F23E54">
        <w:rPr>
          <w:rFonts w:ascii="Arial" w:hAnsi="Arial" w:cs="Arial"/>
          <w:sz w:val="18"/>
          <w:szCs w:val="18"/>
        </w:rPr>
        <w:t>Порядком оформления  заявки, разгрузки, приемки, возврата  товара и  оформления документов</w:t>
      </w:r>
      <w:r w:rsidR="001E20DB" w:rsidRPr="00F23E54">
        <w:rPr>
          <w:rFonts w:ascii="Arial" w:hAnsi="Arial" w:cs="Arial"/>
        </w:rPr>
        <w:t xml:space="preserve">» (Приложение № 2 к настоящему Договору), </w:t>
      </w:r>
      <w:r w:rsidR="001352FB" w:rsidRPr="00F23E54">
        <w:rPr>
          <w:rFonts w:ascii="Arial" w:hAnsi="Arial" w:cs="Arial"/>
        </w:rPr>
        <w:t>являющимся неотъемлемой частью</w:t>
      </w:r>
      <w:r w:rsidR="001E20DB" w:rsidRPr="00F23E54">
        <w:rPr>
          <w:rFonts w:ascii="Arial" w:hAnsi="Arial" w:cs="Arial"/>
        </w:rPr>
        <w:t xml:space="preserve"> настоящего Договора. Об изменении действующего порядка Покупатель уведомляет Поставщика способами, указанными в п. 2.1 настоящего Договора. </w:t>
      </w:r>
    </w:p>
    <w:p w14:paraId="76EB5EEC" w14:textId="77777777" w:rsidR="001E20DB" w:rsidRPr="00F23E54" w:rsidRDefault="0025279B" w:rsidP="00EB5E93">
      <w:pPr>
        <w:pStyle w:val="a6"/>
        <w:ind w:firstLine="567"/>
        <w:rPr>
          <w:rFonts w:ascii="Arial" w:hAnsi="Arial" w:cs="Arial"/>
        </w:rPr>
      </w:pPr>
      <w:r w:rsidRPr="00F23E54">
        <w:rPr>
          <w:rFonts w:ascii="Arial" w:hAnsi="Arial" w:cs="Arial"/>
        </w:rPr>
        <w:t>4</w:t>
      </w:r>
      <w:r w:rsidR="001E20DB" w:rsidRPr="00F23E54">
        <w:rPr>
          <w:rFonts w:ascii="Arial" w:hAnsi="Arial" w:cs="Arial"/>
        </w:rPr>
        <w:t>.2. При поставке на М</w:t>
      </w:r>
      <w:r w:rsidR="00162707" w:rsidRPr="00F23E54">
        <w:rPr>
          <w:rFonts w:ascii="Arial" w:hAnsi="Arial" w:cs="Arial"/>
        </w:rPr>
        <w:t>агазины/Распределительный центр</w:t>
      </w:r>
      <w:r w:rsidR="001E20DB" w:rsidRPr="00F23E54">
        <w:rPr>
          <w:rFonts w:ascii="Arial" w:hAnsi="Arial" w:cs="Arial"/>
        </w:rPr>
        <w:t xml:space="preserve"> Покупателя</w:t>
      </w:r>
      <w:r w:rsidR="009959EA" w:rsidRPr="00F23E54">
        <w:rPr>
          <w:rFonts w:ascii="Arial" w:hAnsi="Arial" w:cs="Arial"/>
        </w:rPr>
        <w:t>,</w:t>
      </w:r>
      <w:r w:rsidR="001E20DB" w:rsidRPr="00F23E54">
        <w:rPr>
          <w:rFonts w:ascii="Arial" w:hAnsi="Arial" w:cs="Arial"/>
        </w:rPr>
        <w:t xml:space="preserve"> Поставщик должен руководствоваться </w:t>
      </w:r>
      <w:r w:rsidRPr="00F23E54">
        <w:rPr>
          <w:rFonts w:ascii="Arial" w:hAnsi="Arial" w:cs="Arial"/>
          <w:sz w:val="18"/>
          <w:szCs w:val="18"/>
        </w:rPr>
        <w:t>«Порядком оформления  заявки, разгрузки, приемки, возврата  товара и  оформления документов</w:t>
      </w:r>
      <w:r w:rsidRPr="00F23E54">
        <w:rPr>
          <w:rFonts w:ascii="Arial" w:hAnsi="Arial" w:cs="Arial"/>
        </w:rPr>
        <w:t xml:space="preserve">» </w:t>
      </w:r>
      <w:r w:rsidR="001E20DB" w:rsidRPr="00F23E54">
        <w:rPr>
          <w:rFonts w:ascii="Arial" w:hAnsi="Arial" w:cs="Arial"/>
        </w:rPr>
        <w:t xml:space="preserve">с которым он ознакомлен при подписании настоящего Договора (Приложение № 2 к настоящему Договору). Об изменении действующего порядка Покупатель уведомляет Поставщика способами, указанными в п. 2.1 настоящего Договора. </w:t>
      </w:r>
    </w:p>
    <w:p w14:paraId="76EB5EED" w14:textId="77777777" w:rsidR="001E20DB" w:rsidRPr="00F23E54" w:rsidRDefault="0025279B" w:rsidP="00EB5E93">
      <w:pPr>
        <w:pStyle w:val="a6"/>
        <w:ind w:firstLine="567"/>
        <w:rPr>
          <w:rFonts w:ascii="Arial" w:hAnsi="Arial" w:cs="Arial"/>
        </w:rPr>
      </w:pPr>
      <w:r w:rsidRPr="00F23E54">
        <w:rPr>
          <w:rFonts w:ascii="Arial" w:hAnsi="Arial" w:cs="Arial"/>
        </w:rPr>
        <w:t>4</w:t>
      </w:r>
      <w:r w:rsidR="001E20DB" w:rsidRPr="00F23E54">
        <w:rPr>
          <w:rFonts w:ascii="Arial" w:hAnsi="Arial" w:cs="Arial"/>
        </w:rPr>
        <w:t>.3. Поставка Товаров осуществляется транспортом и за счет Поставщика</w:t>
      </w:r>
      <w:r w:rsidR="00162707" w:rsidRPr="00F23E54">
        <w:rPr>
          <w:rFonts w:ascii="Arial" w:hAnsi="Arial" w:cs="Arial"/>
        </w:rPr>
        <w:t xml:space="preserve"> в место нахождения Покупателя</w:t>
      </w:r>
      <w:r w:rsidR="00B85A5E">
        <w:rPr>
          <w:rFonts w:ascii="Arial" w:hAnsi="Arial" w:cs="Arial"/>
        </w:rPr>
        <w:t>,</w:t>
      </w:r>
      <w:r w:rsidRPr="00F23E54">
        <w:rPr>
          <w:rFonts w:ascii="Arial" w:hAnsi="Arial" w:cs="Arial"/>
        </w:rPr>
        <w:t xml:space="preserve"> которое</w:t>
      </w:r>
      <w:r w:rsidR="00162707" w:rsidRPr="00F23E54">
        <w:rPr>
          <w:rFonts w:ascii="Arial" w:hAnsi="Arial" w:cs="Arial"/>
        </w:rPr>
        <w:t xml:space="preserve"> </w:t>
      </w:r>
      <w:r w:rsidR="001E20DB" w:rsidRPr="00F23E54">
        <w:rPr>
          <w:rFonts w:ascii="Arial" w:hAnsi="Arial" w:cs="Arial"/>
        </w:rPr>
        <w:t>указывается в ДС</w:t>
      </w:r>
      <w:r w:rsidRPr="00F23E54">
        <w:rPr>
          <w:rFonts w:ascii="Arial" w:hAnsi="Arial" w:cs="Arial"/>
        </w:rPr>
        <w:t xml:space="preserve"> </w:t>
      </w:r>
      <w:r w:rsidR="00162707" w:rsidRPr="00F23E54">
        <w:rPr>
          <w:rFonts w:ascii="Arial" w:hAnsi="Arial" w:cs="Arial"/>
        </w:rPr>
        <w:t>(</w:t>
      </w:r>
      <w:r w:rsidRPr="00F23E54">
        <w:rPr>
          <w:rFonts w:ascii="Arial" w:hAnsi="Arial" w:cs="Arial"/>
        </w:rPr>
        <w:t>Приложение № 1 к настоящему Договору)</w:t>
      </w:r>
      <w:r w:rsidR="003974CD">
        <w:rPr>
          <w:rFonts w:ascii="Arial" w:hAnsi="Arial" w:cs="Arial"/>
        </w:rPr>
        <w:t>.</w:t>
      </w:r>
    </w:p>
    <w:p w14:paraId="76EB5EEE" w14:textId="77777777" w:rsidR="001E20DB" w:rsidRPr="001B251D" w:rsidRDefault="0025279B" w:rsidP="00EB5E93">
      <w:pPr>
        <w:ind w:firstLine="567"/>
        <w:jc w:val="both"/>
        <w:rPr>
          <w:rFonts w:ascii="Arial" w:hAnsi="Arial" w:cs="Arial"/>
        </w:rPr>
      </w:pPr>
      <w:r>
        <w:rPr>
          <w:rFonts w:ascii="Arial" w:hAnsi="Arial" w:cs="Arial"/>
        </w:rPr>
        <w:t>4</w:t>
      </w:r>
      <w:r w:rsidR="001E20DB" w:rsidRPr="001B251D">
        <w:rPr>
          <w:rFonts w:ascii="Arial" w:hAnsi="Arial" w:cs="Arial"/>
        </w:rPr>
        <w:t>.4. Заявка считается выполненной, а Поставщик считается исполнившим свои обязательства по поставке, если он осуществил поставку Товара:</w:t>
      </w:r>
    </w:p>
    <w:p w14:paraId="76EB5EEF" w14:textId="77777777" w:rsidR="001E20DB" w:rsidRPr="001B251D" w:rsidRDefault="001E20DB" w:rsidP="00EB5E93">
      <w:pPr>
        <w:numPr>
          <w:ilvl w:val="0"/>
          <w:numId w:val="1"/>
        </w:numPr>
        <w:jc w:val="both"/>
        <w:rPr>
          <w:rFonts w:ascii="Arial" w:hAnsi="Arial" w:cs="Arial"/>
        </w:rPr>
      </w:pPr>
      <w:r w:rsidRPr="001B251D">
        <w:rPr>
          <w:rFonts w:ascii="Arial" w:hAnsi="Arial" w:cs="Arial"/>
        </w:rPr>
        <w:t xml:space="preserve">в согласованные с Покупателем срок/время </w:t>
      </w:r>
      <w:r w:rsidRPr="00AD03B0">
        <w:rPr>
          <w:rFonts w:ascii="Arial" w:hAnsi="Arial" w:cs="Arial"/>
        </w:rPr>
        <w:t>(Приложение № 2 к настоящему</w:t>
      </w:r>
      <w:r w:rsidRPr="001B251D">
        <w:rPr>
          <w:rFonts w:ascii="Arial" w:hAnsi="Arial" w:cs="Arial"/>
        </w:rPr>
        <w:t xml:space="preserve"> Договору</w:t>
      </w:r>
      <w:r w:rsidR="001D3679" w:rsidRPr="001B251D">
        <w:rPr>
          <w:rFonts w:ascii="Arial" w:hAnsi="Arial" w:cs="Arial"/>
        </w:rPr>
        <w:t>, заявка</w:t>
      </w:r>
      <w:r w:rsidRPr="001B251D">
        <w:rPr>
          <w:rFonts w:ascii="Arial" w:hAnsi="Arial" w:cs="Arial"/>
        </w:rPr>
        <w:t>);</w:t>
      </w:r>
    </w:p>
    <w:p w14:paraId="76EB5EF0" w14:textId="77777777" w:rsidR="001E20DB" w:rsidRPr="001B251D" w:rsidRDefault="001E20DB" w:rsidP="00EB5E93">
      <w:pPr>
        <w:numPr>
          <w:ilvl w:val="0"/>
          <w:numId w:val="1"/>
        </w:numPr>
        <w:jc w:val="both"/>
        <w:rPr>
          <w:rFonts w:ascii="Arial" w:hAnsi="Arial" w:cs="Arial"/>
        </w:rPr>
      </w:pPr>
      <w:r w:rsidRPr="001B251D">
        <w:rPr>
          <w:rFonts w:ascii="Arial" w:hAnsi="Arial" w:cs="Arial"/>
        </w:rPr>
        <w:t>в ассортименте и количестве согласно Заявке;</w:t>
      </w:r>
    </w:p>
    <w:p w14:paraId="76EB5EF1" w14:textId="77777777" w:rsidR="001E20DB" w:rsidRPr="001B251D" w:rsidRDefault="001E20DB" w:rsidP="00EB5E93">
      <w:pPr>
        <w:numPr>
          <w:ilvl w:val="0"/>
          <w:numId w:val="1"/>
        </w:numPr>
        <w:jc w:val="both"/>
        <w:rPr>
          <w:rFonts w:ascii="Arial" w:hAnsi="Arial" w:cs="Arial"/>
        </w:rPr>
      </w:pPr>
      <w:r w:rsidRPr="001B251D">
        <w:rPr>
          <w:rFonts w:ascii="Arial" w:hAnsi="Arial" w:cs="Arial"/>
        </w:rPr>
        <w:t>по качеству и комплектности согласно сопроводительной документации, стандартам (нормативам), условиям ДС и обычаям делового оборота, действующим в государстве Покупателя;</w:t>
      </w:r>
    </w:p>
    <w:p w14:paraId="76EB5EF2" w14:textId="77777777" w:rsidR="001E20DB" w:rsidRPr="001B251D" w:rsidRDefault="001E20DB" w:rsidP="00EB5E93">
      <w:pPr>
        <w:numPr>
          <w:ilvl w:val="0"/>
          <w:numId w:val="1"/>
        </w:numPr>
        <w:jc w:val="both"/>
        <w:rPr>
          <w:rFonts w:ascii="Arial" w:hAnsi="Arial" w:cs="Arial"/>
        </w:rPr>
      </w:pPr>
      <w:r w:rsidRPr="001B251D">
        <w:rPr>
          <w:rFonts w:ascii="Arial" w:hAnsi="Arial" w:cs="Arial"/>
        </w:rPr>
        <w:t>по ценам, утвержденным Сторонами в ДС;</w:t>
      </w:r>
    </w:p>
    <w:p w14:paraId="76EB5EF3" w14:textId="77777777" w:rsidR="001E20DB" w:rsidRPr="001B251D" w:rsidRDefault="001E20DB" w:rsidP="00EB5E93">
      <w:pPr>
        <w:numPr>
          <w:ilvl w:val="0"/>
          <w:numId w:val="1"/>
        </w:numPr>
        <w:jc w:val="both"/>
        <w:rPr>
          <w:rFonts w:ascii="Arial" w:hAnsi="Arial" w:cs="Arial"/>
        </w:rPr>
      </w:pPr>
      <w:r w:rsidRPr="001B251D">
        <w:rPr>
          <w:rFonts w:ascii="Arial" w:hAnsi="Arial" w:cs="Arial"/>
        </w:rPr>
        <w:t>с полным пакетом сопроводительной документации (в т.ч. предусмотренной п.п. 1.4., раздел</w:t>
      </w:r>
      <w:r w:rsidR="009671AA">
        <w:rPr>
          <w:rFonts w:ascii="Arial" w:hAnsi="Arial" w:cs="Arial"/>
        </w:rPr>
        <w:t>а</w:t>
      </w:r>
      <w:r w:rsidRPr="001B251D">
        <w:rPr>
          <w:rFonts w:ascii="Arial" w:hAnsi="Arial" w:cs="Arial"/>
        </w:rPr>
        <w:t>м</w:t>
      </w:r>
      <w:r w:rsidR="009671AA">
        <w:rPr>
          <w:rFonts w:ascii="Arial" w:hAnsi="Arial" w:cs="Arial"/>
        </w:rPr>
        <w:t xml:space="preserve">и </w:t>
      </w:r>
      <w:r w:rsidRPr="001B251D">
        <w:rPr>
          <w:rFonts w:ascii="Arial" w:hAnsi="Arial" w:cs="Arial"/>
        </w:rPr>
        <w:t xml:space="preserve"> </w:t>
      </w:r>
      <w:r w:rsidR="009671AA">
        <w:rPr>
          <w:rFonts w:ascii="Arial" w:hAnsi="Arial" w:cs="Arial"/>
        </w:rPr>
        <w:t>3 и 7</w:t>
      </w:r>
      <w:r w:rsidRPr="001B251D">
        <w:rPr>
          <w:rFonts w:ascii="Arial" w:hAnsi="Arial" w:cs="Arial"/>
        </w:rPr>
        <w:t xml:space="preserve"> настоящего Договора</w:t>
      </w:r>
      <w:r w:rsidR="005125D2" w:rsidRPr="001B251D">
        <w:rPr>
          <w:rFonts w:ascii="Arial" w:hAnsi="Arial" w:cs="Arial"/>
        </w:rPr>
        <w:t xml:space="preserve"> и </w:t>
      </w:r>
      <w:r w:rsidR="005125D2" w:rsidRPr="00AD03B0">
        <w:rPr>
          <w:rFonts w:ascii="Arial" w:hAnsi="Arial" w:cs="Arial"/>
        </w:rPr>
        <w:t>Приложением №2 к настоящему</w:t>
      </w:r>
      <w:r w:rsidR="005125D2" w:rsidRPr="001B251D">
        <w:rPr>
          <w:rFonts w:ascii="Arial" w:hAnsi="Arial" w:cs="Arial"/>
        </w:rPr>
        <w:t xml:space="preserve"> договору</w:t>
      </w:r>
      <w:r w:rsidRPr="001B251D">
        <w:rPr>
          <w:rFonts w:ascii="Arial" w:hAnsi="Arial" w:cs="Arial"/>
        </w:rPr>
        <w:t>);</w:t>
      </w:r>
    </w:p>
    <w:p w14:paraId="76EB5EF4" w14:textId="77777777" w:rsidR="001E20DB" w:rsidRPr="004B4A9C" w:rsidRDefault="001E20DB" w:rsidP="00EB5E93">
      <w:pPr>
        <w:numPr>
          <w:ilvl w:val="0"/>
          <w:numId w:val="1"/>
        </w:numPr>
        <w:jc w:val="both"/>
        <w:rPr>
          <w:rFonts w:ascii="Arial" w:hAnsi="Arial" w:cs="Arial"/>
        </w:rPr>
      </w:pPr>
      <w:r w:rsidRPr="004B4A9C">
        <w:rPr>
          <w:rFonts w:ascii="Arial" w:hAnsi="Arial" w:cs="Arial"/>
        </w:rPr>
        <w:t>в полном соответствии с установленным законом и условиями данного Договора порядком</w:t>
      </w:r>
      <w:r w:rsidR="00A775EC" w:rsidRPr="004B4A9C">
        <w:rPr>
          <w:rFonts w:ascii="Arial" w:hAnsi="Arial" w:cs="Arial"/>
        </w:rPr>
        <w:t>;</w:t>
      </w:r>
    </w:p>
    <w:p w14:paraId="76EB5EF5" w14:textId="7B2D1394" w:rsidR="00A775EC" w:rsidRPr="004B4A9C" w:rsidRDefault="00A775EC" w:rsidP="00A775EC">
      <w:pPr>
        <w:pStyle w:val="af3"/>
        <w:numPr>
          <w:ilvl w:val="0"/>
          <w:numId w:val="1"/>
        </w:numPr>
        <w:jc w:val="both"/>
        <w:rPr>
          <w:rFonts w:ascii="Arial" w:hAnsi="Arial" w:cs="Arial"/>
          <w:sz w:val="20"/>
          <w:szCs w:val="20"/>
        </w:rPr>
      </w:pPr>
      <w:r w:rsidRPr="004B4A9C">
        <w:rPr>
          <w:rFonts w:ascii="Arial" w:hAnsi="Arial" w:cs="Arial"/>
          <w:sz w:val="20"/>
          <w:szCs w:val="20"/>
        </w:rPr>
        <w:t xml:space="preserve">объем поставленного Товара составил не менее </w:t>
      </w:r>
      <w:r w:rsidR="00765261">
        <w:rPr>
          <w:rFonts w:ascii="Arial" w:hAnsi="Arial" w:cs="Arial"/>
          <w:sz w:val="20"/>
          <w:szCs w:val="20"/>
        </w:rPr>
        <w:t>93</w:t>
      </w:r>
      <w:r w:rsidRPr="004B4A9C">
        <w:rPr>
          <w:rFonts w:ascii="Arial" w:hAnsi="Arial" w:cs="Arial"/>
          <w:sz w:val="20"/>
          <w:szCs w:val="20"/>
        </w:rPr>
        <w:t xml:space="preserve"> % (девяносто </w:t>
      </w:r>
      <w:r w:rsidR="00765261">
        <w:rPr>
          <w:rFonts w:ascii="Arial" w:hAnsi="Arial" w:cs="Arial"/>
          <w:sz w:val="20"/>
          <w:szCs w:val="20"/>
        </w:rPr>
        <w:t>трех</w:t>
      </w:r>
      <w:r w:rsidRPr="004B4A9C">
        <w:rPr>
          <w:rFonts w:ascii="Arial" w:hAnsi="Arial" w:cs="Arial"/>
          <w:sz w:val="20"/>
          <w:szCs w:val="20"/>
        </w:rPr>
        <w:t xml:space="preserve"> процентов)  от </w:t>
      </w:r>
      <w:r w:rsidR="00765261">
        <w:rPr>
          <w:rFonts w:ascii="Arial" w:hAnsi="Arial" w:cs="Arial"/>
          <w:sz w:val="20"/>
          <w:szCs w:val="20"/>
        </w:rPr>
        <w:t>заказанного</w:t>
      </w:r>
      <w:r w:rsidRPr="004B4A9C">
        <w:rPr>
          <w:rFonts w:ascii="Arial" w:hAnsi="Arial" w:cs="Arial"/>
          <w:sz w:val="20"/>
          <w:szCs w:val="20"/>
        </w:rPr>
        <w:t xml:space="preserve"> количества по каждой товарной позиции, включенной в Заявку.</w:t>
      </w:r>
    </w:p>
    <w:p w14:paraId="76EB5EF6" w14:textId="77777777" w:rsidR="001E20DB" w:rsidRDefault="001E20DB" w:rsidP="00EB5E93">
      <w:pPr>
        <w:jc w:val="both"/>
        <w:rPr>
          <w:rFonts w:ascii="Arial" w:hAnsi="Arial" w:cs="Arial"/>
        </w:rPr>
      </w:pPr>
      <w:r w:rsidRPr="001B251D">
        <w:rPr>
          <w:rFonts w:ascii="Arial" w:hAnsi="Arial" w:cs="Arial"/>
        </w:rPr>
        <w:t>В противном случае</w:t>
      </w:r>
      <w:r w:rsidR="00B85A5E">
        <w:rPr>
          <w:rFonts w:ascii="Arial" w:hAnsi="Arial" w:cs="Arial"/>
        </w:rPr>
        <w:t>,</w:t>
      </w:r>
      <w:r w:rsidRPr="001B251D">
        <w:rPr>
          <w:rFonts w:ascii="Arial" w:hAnsi="Arial" w:cs="Arial"/>
        </w:rPr>
        <w:t xml:space="preserve"> Покупатель вправе отказаться от приемки такого Товара (его оплаты) либо принять его н</w:t>
      </w:r>
      <w:r w:rsidR="00F4350D">
        <w:rPr>
          <w:rFonts w:ascii="Arial" w:hAnsi="Arial" w:cs="Arial"/>
        </w:rPr>
        <w:t>а условиях, установленных в п.</w:t>
      </w:r>
      <w:r w:rsidR="003B0E6C">
        <w:rPr>
          <w:rFonts w:ascii="Arial" w:hAnsi="Arial" w:cs="Arial"/>
        </w:rPr>
        <w:t>7.5.</w:t>
      </w:r>
      <w:r w:rsidRPr="001B251D">
        <w:rPr>
          <w:rFonts w:ascii="Arial" w:hAnsi="Arial" w:cs="Arial"/>
        </w:rPr>
        <w:t xml:space="preserve"> настоящего Договора.</w:t>
      </w:r>
    </w:p>
    <w:p w14:paraId="76EB5EF7" w14:textId="77777777" w:rsidR="0025279B" w:rsidRDefault="0025279B" w:rsidP="00EB5E93">
      <w:pPr>
        <w:ind w:left="360"/>
        <w:jc w:val="both"/>
        <w:rPr>
          <w:rFonts w:ascii="Arial" w:hAnsi="Arial" w:cs="Arial"/>
        </w:rPr>
      </w:pPr>
    </w:p>
    <w:p w14:paraId="76EB5EF8" w14:textId="77777777" w:rsidR="001E20DB" w:rsidRPr="00D143B2" w:rsidRDefault="00412FED" w:rsidP="003B5E5C">
      <w:pPr>
        <w:jc w:val="center"/>
        <w:rPr>
          <w:rFonts w:ascii="Arial" w:hAnsi="Arial" w:cs="Arial"/>
          <w:b/>
          <w:color w:val="FF0000"/>
        </w:rPr>
      </w:pPr>
      <w:r>
        <w:rPr>
          <w:rFonts w:ascii="Arial" w:hAnsi="Arial" w:cs="Arial"/>
          <w:b/>
        </w:rPr>
        <w:t>5</w:t>
      </w:r>
      <w:r w:rsidR="001E20DB" w:rsidRPr="001B251D">
        <w:rPr>
          <w:rFonts w:ascii="Arial" w:hAnsi="Arial" w:cs="Arial"/>
          <w:b/>
        </w:rPr>
        <w:t>. Возврат Товара</w:t>
      </w:r>
    </w:p>
    <w:p w14:paraId="76EB5EF9" w14:textId="77777777" w:rsidR="001E20DB" w:rsidRPr="001B251D" w:rsidRDefault="00542983" w:rsidP="00EB5E93">
      <w:pPr>
        <w:pStyle w:val="a5"/>
        <w:ind w:firstLine="540"/>
        <w:rPr>
          <w:rFonts w:ascii="Arial" w:hAnsi="Arial" w:cs="Arial"/>
          <w:sz w:val="20"/>
        </w:rPr>
      </w:pPr>
      <w:r>
        <w:rPr>
          <w:rFonts w:ascii="Arial" w:hAnsi="Arial" w:cs="Arial"/>
          <w:sz w:val="20"/>
        </w:rPr>
        <w:t>5</w:t>
      </w:r>
      <w:r w:rsidR="001E20DB" w:rsidRPr="001B251D">
        <w:rPr>
          <w:rFonts w:ascii="Arial" w:hAnsi="Arial" w:cs="Arial"/>
          <w:sz w:val="20"/>
        </w:rPr>
        <w:t xml:space="preserve">.1. Покупатель вправе </w:t>
      </w:r>
      <w:r w:rsidR="00D16ECF">
        <w:rPr>
          <w:rFonts w:ascii="Arial" w:hAnsi="Arial" w:cs="Arial"/>
          <w:sz w:val="20"/>
        </w:rPr>
        <w:t>вернуть</w:t>
      </w:r>
      <w:r w:rsidR="001E20DB" w:rsidRPr="001B251D">
        <w:rPr>
          <w:rFonts w:ascii="Arial" w:hAnsi="Arial" w:cs="Arial"/>
          <w:sz w:val="20"/>
        </w:rPr>
        <w:t xml:space="preserve">, а Поставщик обязуется в разумный срок (не позднее </w:t>
      </w:r>
      <w:r w:rsidR="004E3A57" w:rsidRPr="00F431EB">
        <w:rPr>
          <w:rFonts w:ascii="Arial" w:hAnsi="Arial" w:cs="Arial"/>
          <w:sz w:val="20"/>
        </w:rPr>
        <w:t>следующей поставки</w:t>
      </w:r>
      <w:r w:rsidR="001E20DB" w:rsidRPr="00F431EB">
        <w:rPr>
          <w:rFonts w:ascii="Arial" w:hAnsi="Arial" w:cs="Arial"/>
          <w:sz w:val="20"/>
        </w:rPr>
        <w:t>) принять</w:t>
      </w:r>
      <w:r w:rsidR="001E20DB" w:rsidRPr="001B251D">
        <w:rPr>
          <w:rFonts w:ascii="Arial" w:hAnsi="Arial" w:cs="Arial"/>
          <w:sz w:val="20"/>
        </w:rPr>
        <w:t xml:space="preserve"> Товар обратно по требованию Покупателя в случае:</w:t>
      </w:r>
    </w:p>
    <w:p w14:paraId="76EB5EFA" w14:textId="77777777" w:rsidR="001E20DB" w:rsidRPr="001B251D" w:rsidRDefault="001E20DB" w:rsidP="00EB5E93">
      <w:pPr>
        <w:pStyle w:val="a5"/>
        <w:rPr>
          <w:rFonts w:ascii="Arial" w:hAnsi="Arial" w:cs="Arial"/>
          <w:sz w:val="20"/>
        </w:rPr>
      </w:pPr>
      <w:r w:rsidRPr="001B251D">
        <w:rPr>
          <w:rFonts w:ascii="Arial" w:hAnsi="Arial" w:cs="Arial"/>
          <w:sz w:val="20"/>
        </w:rPr>
        <w:t xml:space="preserve">а) его возврата Покупателю потребителем вследствие обнаружения у Товаров любых скрытых или видимых дефектов, иных недостатков, дающих Покупателю право на возврат (обмен) Товара в соответствии с законодательством о защите прав потребителя; </w:t>
      </w:r>
    </w:p>
    <w:p w14:paraId="76EB5EFB" w14:textId="77777777" w:rsidR="001E20DB" w:rsidRPr="00E73301" w:rsidRDefault="001E20DB" w:rsidP="00EB5E93">
      <w:pPr>
        <w:pStyle w:val="a5"/>
        <w:rPr>
          <w:rFonts w:ascii="Arial" w:hAnsi="Arial" w:cs="Arial"/>
          <w:sz w:val="18"/>
          <w:szCs w:val="18"/>
        </w:rPr>
      </w:pPr>
      <w:r w:rsidRPr="001B251D">
        <w:rPr>
          <w:rFonts w:ascii="Arial" w:hAnsi="Arial" w:cs="Arial"/>
          <w:sz w:val="20"/>
        </w:rPr>
        <w:t>б) при обнаружении Покупателем любых недостатков Товара (как явных, так и скрытых, но не оговоренных Сторонами), включая неудовлетворительный внешний вид и любое иное несоответствие Товара по качеству требованиям, установленным настоящим Договором, иными обязательными нормативами, обычаями делового оборота государства Покупателя, обычно предъявляемым требованиям к Товару такого рода</w:t>
      </w:r>
      <w:r w:rsidR="007100B8">
        <w:rPr>
          <w:rFonts w:ascii="Arial" w:hAnsi="Arial" w:cs="Arial"/>
          <w:sz w:val="20"/>
        </w:rPr>
        <w:t xml:space="preserve"> -</w:t>
      </w:r>
      <w:r w:rsidR="00E73301">
        <w:rPr>
          <w:rFonts w:ascii="Arial" w:hAnsi="Arial" w:cs="Arial"/>
          <w:sz w:val="20"/>
        </w:rPr>
        <w:t xml:space="preserve"> </w:t>
      </w:r>
      <w:r w:rsidR="004E3A57" w:rsidRPr="00F431EB">
        <w:rPr>
          <w:rFonts w:ascii="Arial" w:hAnsi="Arial" w:cs="Arial"/>
          <w:sz w:val="20"/>
        </w:rPr>
        <w:t xml:space="preserve">не позднее следующей </w:t>
      </w:r>
      <w:r w:rsidR="004E3A57" w:rsidRPr="00E73301">
        <w:rPr>
          <w:rFonts w:ascii="Arial" w:hAnsi="Arial" w:cs="Arial"/>
          <w:sz w:val="18"/>
          <w:szCs w:val="18"/>
        </w:rPr>
        <w:t>поставки</w:t>
      </w:r>
      <w:r w:rsidR="00793F05" w:rsidRPr="00E73301">
        <w:rPr>
          <w:rFonts w:ascii="Arial" w:hAnsi="Arial" w:cs="Arial"/>
          <w:sz w:val="18"/>
          <w:szCs w:val="18"/>
        </w:rPr>
        <w:t xml:space="preserve"> после согласования Заявки на возврат алкогольной продукции</w:t>
      </w:r>
      <w:r w:rsidRPr="00E73301">
        <w:rPr>
          <w:rFonts w:ascii="Arial" w:hAnsi="Arial" w:cs="Arial"/>
          <w:sz w:val="18"/>
          <w:szCs w:val="18"/>
        </w:rPr>
        <w:t>;</w:t>
      </w:r>
    </w:p>
    <w:p w14:paraId="76EB5EFC" w14:textId="77777777" w:rsidR="001E20DB" w:rsidRPr="00E73301" w:rsidRDefault="004E3A57" w:rsidP="00EB5E93">
      <w:pPr>
        <w:pStyle w:val="a5"/>
        <w:rPr>
          <w:rFonts w:ascii="Arial" w:hAnsi="Arial" w:cs="Arial"/>
          <w:sz w:val="20"/>
        </w:rPr>
      </w:pPr>
      <w:r w:rsidRPr="00E73301">
        <w:rPr>
          <w:rFonts w:ascii="Arial" w:hAnsi="Arial" w:cs="Arial"/>
          <w:sz w:val="20"/>
        </w:rPr>
        <w:t>в</w:t>
      </w:r>
      <w:r w:rsidR="001E20DB" w:rsidRPr="00E73301">
        <w:rPr>
          <w:rFonts w:ascii="Arial" w:hAnsi="Arial" w:cs="Arial"/>
          <w:sz w:val="20"/>
        </w:rPr>
        <w:t xml:space="preserve">) если на день поставки </w:t>
      </w:r>
      <w:r w:rsidR="003F00C0" w:rsidRPr="00E73301">
        <w:rPr>
          <w:rFonts w:ascii="Arial" w:hAnsi="Arial" w:cs="Arial"/>
          <w:sz w:val="20"/>
        </w:rPr>
        <w:t xml:space="preserve">Товара </w:t>
      </w:r>
      <w:r w:rsidR="001E20DB" w:rsidRPr="00E73301">
        <w:rPr>
          <w:rFonts w:ascii="Arial" w:hAnsi="Arial" w:cs="Arial"/>
          <w:sz w:val="20"/>
        </w:rPr>
        <w:t xml:space="preserve">остаточный срок годности был менее, указанного в Приложении № 2  </w:t>
      </w:r>
      <w:r w:rsidR="0025279B" w:rsidRPr="00E73301">
        <w:rPr>
          <w:rFonts w:ascii="Arial" w:hAnsi="Arial" w:cs="Arial"/>
          <w:sz w:val="20"/>
        </w:rPr>
        <w:t>к настоящему договору;</w:t>
      </w:r>
    </w:p>
    <w:p w14:paraId="76EB5EFD" w14:textId="77777777" w:rsidR="001E20DB" w:rsidRPr="00E73301" w:rsidRDefault="004E3A57" w:rsidP="00EB5E93">
      <w:pPr>
        <w:pStyle w:val="a5"/>
        <w:rPr>
          <w:rFonts w:ascii="Arial" w:hAnsi="Arial" w:cs="Arial"/>
          <w:sz w:val="20"/>
        </w:rPr>
      </w:pPr>
      <w:r w:rsidRPr="00E73301">
        <w:rPr>
          <w:rFonts w:ascii="Arial" w:hAnsi="Arial" w:cs="Arial"/>
          <w:sz w:val="20"/>
        </w:rPr>
        <w:t>г</w:t>
      </w:r>
      <w:r w:rsidR="001E20DB" w:rsidRPr="00E73301">
        <w:rPr>
          <w:rFonts w:ascii="Arial" w:hAnsi="Arial" w:cs="Arial"/>
          <w:sz w:val="20"/>
        </w:rPr>
        <w:t>) при отсутствии или ненадлежащем оформлении сопроводительной документации (п.п. 1.4.</w:t>
      </w:r>
      <w:r w:rsidR="00F4350D" w:rsidRPr="00E73301">
        <w:rPr>
          <w:rFonts w:ascii="Arial" w:hAnsi="Arial" w:cs="Arial"/>
          <w:sz w:val="20"/>
        </w:rPr>
        <w:t xml:space="preserve">., раздел </w:t>
      </w:r>
      <w:r w:rsidR="009671AA">
        <w:rPr>
          <w:rFonts w:ascii="Arial" w:hAnsi="Arial" w:cs="Arial"/>
          <w:sz w:val="20"/>
        </w:rPr>
        <w:t xml:space="preserve"> 3 и </w:t>
      </w:r>
      <w:r w:rsidR="00FD0285">
        <w:rPr>
          <w:rFonts w:ascii="Arial" w:hAnsi="Arial" w:cs="Arial"/>
          <w:sz w:val="20"/>
        </w:rPr>
        <w:t>7</w:t>
      </w:r>
      <w:r w:rsidR="009671AA">
        <w:rPr>
          <w:rFonts w:ascii="Arial" w:hAnsi="Arial" w:cs="Arial"/>
          <w:sz w:val="20"/>
        </w:rPr>
        <w:t xml:space="preserve"> </w:t>
      </w:r>
      <w:r w:rsidR="001E20DB" w:rsidRPr="00E73301">
        <w:rPr>
          <w:rFonts w:ascii="Arial" w:hAnsi="Arial" w:cs="Arial"/>
          <w:sz w:val="20"/>
        </w:rPr>
        <w:t xml:space="preserve"> настоящего Договора</w:t>
      </w:r>
      <w:r w:rsidR="007100B8" w:rsidRPr="00E73301">
        <w:rPr>
          <w:rFonts w:ascii="Arial" w:hAnsi="Arial" w:cs="Arial"/>
          <w:sz w:val="20"/>
        </w:rPr>
        <w:t xml:space="preserve"> и Приложение №2 к настоящему договору</w:t>
      </w:r>
      <w:r w:rsidR="001E20DB" w:rsidRPr="00E73301">
        <w:rPr>
          <w:rFonts w:ascii="Arial" w:hAnsi="Arial" w:cs="Arial"/>
          <w:sz w:val="20"/>
        </w:rPr>
        <w:t>);</w:t>
      </w:r>
    </w:p>
    <w:p w14:paraId="76EB5EFE" w14:textId="77777777" w:rsidR="001E20DB" w:rsidRPr="00E73301" w:rsidRDefault="004E3A57" w:rsidP="00EB5E93">
      <w:pPr>
        <w:pStyle w:val="a5"/>
        <w:rPr>
          <w:rFonts w:ascii="Arial" w:hAnsi="Arial" w:cs="Arial"/>
          <w:sz w:val="20"/>
        </w:rPr>
      </w:pPr>
      <w:r w:rsidRPr="00E73301">
        <w:rPr>
          <w:rFonts w:ascii="Arial" w:hAnsi="Arial" w:cs="Arial"/>
          <w:sz w:val="20"/>
        </w:rPr>
        <w:t>д</w:t>
      </w:r>
      <w:r w:rsidR="001E20DB" w:rsidRPr="00E73301">
        <w:rPr>
          <w:rFonts w:ascii="Arial" w:hAnsi="Arial" w:cs="Arial"/>
          <w:sz w:val="20"/>
        </w:rPr>
        <w:t xml:space="preserve">) в случае </w:t>
      </w:r>
      <w:r w:rsidR="00EF03D8">
        <w:rPr>
          <w:rFonts w:ascii="Arial" w:hAnsi="Arial" w:cs="Arial"/>
          <w:sz w:val="20"/>
        </w:rPr>
        <w:t>несоответствия</w:t>
      </w:r>
      <w:r w:rsidR="00D16ECF">
        <w:rPr>
          <w:rFonts w:ascii="Arial" w:hAnsi="Arial" w:cs="Arial"/>
          <w:sz w:val="20"/>
        </w:rPr>
        <w:t xml:space="preserve"> товара требованиям </w:t>
      </w:r>
      <w:r w:rsidR="001E20DB" w:rsidRPr="00E73301">
        <w:rPr>
          <w:rFonts w:ascii="Arial" w:hAnsi="Arial" w:cs="Arial"/>
          <w:sz w:val="20"/>
        </w:rPr>
        <w:t>п. 1.</w:t>
      </w:r>
      <w:r w:rsidR="00D16ECF">
        <w:rPr>
          <w:rFonts w:ascii="Arial" w:hAnsi="Arial" w:cs="Arial"/>
          <w:sz w:val="20"/>
        </w:rPr>
        <w:t>4</w:t>
      </w:r>
      <w:r w:rsidR="001E20DB" w:rsidRPr="00E73301">
        <w:rPr>
          <w:rFonts w:ascii="Arial" w:hAnsi="Arial" w:cs="Arial"/>
          <w:sz w:val="20"/>
        </w:rPr>
        <w:t>. настоящего Договора.</w:t>
      </w:r>
    </w:p>
    <w:p w14:paraId="76EB5EFF" w14:textId="77777777" w:rsidR="00CD344C" w:rsidRPr="00E73301" w:rsidRDefault="00850F82" w:rsidP="00EB5E93">
      <w:pPr>
        <w:pStyle w:val="a5"/>
        <w:rPr>
          <w:rFonts w:ascii="Arial" w:hAnsi="Arial" w:cs="Arial"/>
          <w:sz w:val="20"/>
        </w:rPr>
      </w:pPr>
      <w:r w:rsidRPr="00E73301">
        <w:rPr>
          <w:rFonts w:ascii="Arial" w:hAnsi="Arial" w:cs="Arial"/>
          <w:sz w:val="20"/>
        </w:rPr>
        <w:tab/>
      </w:r>
      <w:r w:rsidR="00CD344C" w:rsidRPr="00E73301">
        <w:rPr>
          <w:rFonts w:ascii="Arial" w:hAnsi="Arial" w:cs="Arial"/>
          <w:sz w:val="20"/>
        </w:rPr>
        <w:t>Во всех случаях, указанных в настоящем пункте договора, товар считается товаром надлежащего качества, если Поставщик представит доказательства того, что недостатки товара возникли по вине Покупателя, в противном случае, товар признаётся товаром ненадлежащего качества.</w:t>
      </w:r>
    </w:p>
    <w:p w14:paraId="76EB5F00" w14:textId="77777777" w:rsidR="00793F05" w:rsidRPr="00E73301" w:rsidRDefault="004F7234" w:rsidP="00EB5E93">
      <w:pPr>
        <w:pStyle w:val="a5"/>
        <w:rPr>
          <w:rFonts w:ascii="Arial" w:hAnsi="Arial" w:cs="Arial"/>
          <w:sz w:val="20"/>
        </w:rPr>
      </w:pPr>
      <w:r>
        <w:rPr>
          <w:rFonts w:ascii="Arial" w:hAnsi="Arial" w:cs="Arial"/>
          <w:sz w:val="20"/>
        </w:rPr>
        <w:t xml:space="preserve">             </w:t>
      </w:r>
      <w:r w:rsidR="00793F05" w:rsidRPr="00E73301">
        <w:rPr>
          <w:rFonts w:ascii="Arial" w:hAnsi="Arial" w:cs="Arial"/>
          <w:sz w:val="20"/>
        </w:rPr>
        <w:t>По  согласованию с Поставщиком  возможно осуществление возврата качественного товара после отправки Поставщику Заявки на возврат алкогольной продукции поставок за предыдущие периоды Приложение</w:t>
      </w:r>
      <w:r w:rsidR="00E73301">
        <w:rPr>
          <w:rFonts w:ascii="Arial" w:hAnsi="Arial" w:cs="Arial"/>
          <w:sz w:val="20"/>
        </w:rPr>
        <w:t xml:space="preserve"> </w:t>
      </w:r>
      <w:r w:rsidR="00793F05" w:rsidRPr="00E73301">
        <w:rPr>
          <w:rFonts w:ascii="Arial" w:hAnsi="Arial" w:cs="Arial"/>
          <w:sz w:val="20"/>
        </w:rPr>
        <w:t>№10 к Договору поставки.</w:t>
      </w:r>
    </w:p>
    <w:p w14:paraId="76EB5F01" w14:textId="77777777" w:rsidR="00542983" w:rsidRPr="00E73301" w:rsidRDefault="00542983" w:rsidP="00EB5E93">
      <w:pPr>
        <w:pStyle w:val="ae"/>
        <w:rPr>
          <w:rFonts w:ascii="Arial" w:hAnsi="Arial" w:cs="Arial"/>
        </w:rPr>
      </w:pPr>
      <w:r w:rsidRPr="00E73301">
        <w:rPr>
          <w:rFonts w:ascii="Arial" w:hAnsi="Arial" w:cs="Arial"/>
        </w:rPr>
        <w:t>Поставщик  при возврате товара должен руководствоваться «Порядком оформления  заявки, разгрузки, приемки, возврата  товара и  оформления документов»</w:t>
      </w:r>
      <w:r w:rsidR="00FD0285">
        <w:rPr>
          <w:rFonts w:ascii="Arial" w:hAnsi="Arial" w:cs="Arial"/>
        </w:rPr>
        <w:t xml:space="preserve"> </w:t>
      </w:r>
      <w:r w:rsidRPr="00E73301">
        <w:rPr>
          <w:rFonts w:ascii="Arial" w:hAnsi="Arial" w:cs="Arial"/>
        </w:rPr>
        <w:t>(Приложение № 2 к настоящему Договору</w:t>
      </w:r>
      <w:r w:rsidR="00FD0285">
        <w:rPr>
          <w:rFonts w:ascii="Arial" w:hAnsi="Arial" w:cs="Arial"/>
        </w:rPr>
        <w:t>)</w:t>
      </w:r>
      <w:r w:rsidRPr="00E73301">
        <w:rPr>
          <w:rFonts w:ascii="Arial" w:hAnsi="Arial" w:cs="Arial"/>
        </w:rPr>
        <w:t>.</w:t>
      </w:r>
    </w:p>
    <w:p w14:paraId="76EB5F02" w14:textId="77777777" w:rsidR="00542983" w:rsidRPr="00E73301" w:rsidRDefault="00542983" w:rsidP="00EB5E93">
      <w:pPr>
        <w:pStyle w:val="ae"/>
      </w:pPr>
      <w:r w:rsidRPr="00E73301">
        <w:rPr>
          <w:rFonts w:ascii="Arial" w:hAnsi="Arial" w:cs="Arial"/>
        </w:rPr>
        <w:lastRenderedPageBreak/>
        <w:t xml:space="preserve"> Об изменении действующего порядка Покупатель уведомляет Поставщика способами, указанными в п. 2.1 настоящего Договора</w:t>
      </w:r>
    </w:p>
    <w:p w14:paraId="76EB5F03" w14:textId="77777777" w:rsidR="001E20DB" w:rsidRPr="004B4A9C" w:rsidRDefault="00542983" w:rsidP="003B5E5C">
      <w:pPr>
        <w:pStyle w:val="a5"/>
        <w:ind w:firstLine="540"/>
        <w:rPr>
          <w:rFonts w:ascii="Arial" w:hAnsi="Arial" w:cs="Arial"/>
          <w:sz w:val="20"/>
        </w:rPr>
      </w:pPr>
      <w:r w:rsidRPr="004B4A9C">
        <w:rPr>
          <w:rFonts w:ascii="Arial" w:hAnsi="Arial" w:cs="Arial"/>
          <w:sz w:val="20"/>
        </w:rPr>
        <w:t>5</w:t>
      </w:r>
      <w:r w:rsidR="001E20DB" w:rsidRPr="004B4A9C">
        <w:rPr>
          <w:rFonts w:ascii="Arial" w:hAnsi="Arial" w:cs="Arial"/>
          <w:sz w:val="20"/>
        </w:rPr>
        <w:t>.2. Поставщик обязан за свой счет произвести вывоз возвращенного</w:t>
      </w:r>
      <w:r w:rsidR="003B7CAC" w:rsidRPr="004B4A9C">
        <w:rPr>
          <w:rFonts w:ascii="Arial" w:hAnsi="Arial" w:cs="Arial"/>
          <w:sz w:val="20"/>
        </w:rPr>
        <w:t>, по</w:t>
      </w:r>
      <w:r w:rsidRPr="004B4A9C">
        <w:rPr>
          <w:rFonts w:ascii="Arial" w:hAnsi="Arial" w:cs="Arial"/>
          <w:sz w:val="20"/>
        </w:rPr>
        <w:t xml:space="preserve"> основаниям, предусмотренным п.5</w:t>
      </w:r>
      <w:r w:rsidR="003B7CAC" w:rsidRPr="004B4A9C">
        <w:rPr>
          <w:rFonts w:ascii="Arial" w:hAnsi="Arial" w:cs="Arial"/>
          <w:sz w:val="20"/>
        </w:rPr>
        <w:t>.1. Договора,</w:t>
      </w:r>
      <w:r w:rsidR="001E20DB" w:rsidRPr="004B4A9C">
        <w:rPr>
          <w:rFonts w:ascii="Arial" w:hAnsi="Arial" w:cs="Arial"/>
          <w:sz w:val="20"/>
        </w:rPr>
        <w:t xml:space="preserve"> Товара с места его поставки Покупателю с подписанием всех необходимых документов в момент следующей поставки</w:t>
      </w:r>
      <w:r w:rsidR="004F0533" w:rsidRPr="004B4A9C">
        <w:rPr>
          <w:rFonts w:ascii="Arial" w:hAnsi="Arial" w:cs="Arial"/>
          <w:sz w:val="20"/>
        </w:rPr>
        <w:t>.</w:t>
      </w:r>
      <w:r w:rsidR="001E20DB" w:rsidRPr="004B4A9C">
        <w:rPr>
          <w:rFonts w:ascii="Arial" w:hAnsi="Arial" w:cs="Arial"/>
          <w:sz w:val="20"/>
        </w:rPr>
        <w:t xml:space="preserve"> Возврат уплаченных за Товар денежных средств (в случае, если Товар уже был оплачен Покупателем) осуществляется в течение 7 </w:t>
      </w:r>
      <w:r w:rsidR="00B20F23" w:rsidRPr="004B4A9C">
        <w:rPr>
          <w:rFonts w:ascii="Arial" w:hAnsi="Arial" w:cs="Arial"/>
          <w:sz w:val="20"/>
        </w:rPr>
        <w:t xml:space="preserve">календарных </w:t>
      </w:r>
      <w:r w:rsidR="001E20DB" w:rsidRPr="004B4A9C">
        <w:rPr>
          <w:rFonts w:ascii="Arial" w:hAnsi="Arial" w:cs="Arial"/>
          <w:sz w:val="20"/>
        </w:rPr>
        <w:t>дней с момента получения вышеуказанной информации от представителя Покупателя о необходимости принять возвращаемый Товар. Информация доводится до сведения Постав</w:t>
      </w:r>
      <w:r w:rsidR="00F54A03" w:rsidRPr="004B4A9C">
        <w:rPr>
          <w:rFonts w:ascii="Arial" w:hAnsi="Arial" w:cs="Arial"/>
          <w:sz w:val="20"/>
        </w:rPr>
        <w:t>щика по</w:t>
      </w:r>
      <w:r w:rsidR="000F4EE5" w:rsidRPr="004B4A9C">
        <w:rPr>
          <w:rFonts w:ascii="Arial" w:hAnsi="Arial" w:cs="Arial"/>
          <w:sz w:val="20"/>
        </w:rPr>
        <w:t xml:space="preserve"> одной из  указанных форм:</w:t>
      </w:r>
      <w:r w:rsidR="001E20DB" w:rsidRPr="004B4A9C">
        <w:rPr>
          <w:rFonts w:ascii="Arial" w:hAnsi="Arial" w:cs="Arial"/>
          <w:sz w:val="20"/>
        </w:rPr>
        <w:t xml:space="preserve"> в Приложении № </w:t>
      </w:r>
      <w:r w:rsidR="00AF3D38" w:rsidRPr="004B4A9C">
        <w:rPr>
          <w:rFonts w:ascii="Arial" w:hAnsi="Arial" w:cs="Arial"/>
          <w:sz w:val="20"/>
        </w:rPr>
        <w:t>5</w:t>
      </w:r>
      <w:r w:rsidR="001E20DB" w:rsidRPr="004B4A9C">
        <w:rPr>
          <w:rFonts w:ascii="Arial" w:hAnsi="Arial" w:cs="Arial"/>
          <w:sz w:val="20"/>
        </w:rPr>
        <w:t xml:space="preserve"> </w:t>
      </w:r>
      <w:r w:rsidR="00F4350D" w:rsidRPr="004B4A9C">
        <w:rPr>
          <w:rFonts w:ascii="Arial" w:hAnsi="Arial" w:cs="Arial"/>
          <w:sz w:val="20"/>
        </w:rPr>
        <w:t xml:space="preserve"> Акт по форме </w:t>
      </w:r>
      <w:r w:rsidRPr="004B4A9C">
        <w:rPr>
          <w:rFonts w:ascii="Arial" w:hAnsi="Arial" w:cs="Arial"/>
          <w:sz w:val="20"/>
        </w:rPr>
        <w:t>ТОРГ-2</w:t>
      </w:r>
      <w:r w:rsidR="008B58A7" w:rsidRPr="004B4A9C">
        <w:rPr>
          <w:rFonts w:ascii="Arial" w:hAnsi="Arial" w:cs="Arial"/>
          <w:sz w:val="20"/>
        </w:rPr>
        <w:t>, УПД со статусом 2</w:t>
      </w:r>
      <w:r w:rsidR="00207750" w:rsidRPr="004B4A9C">
        <w:rPr>
          <w:rFonts w:ascii="Arial" w:hAnsi="Arial" w:cs="Arial"/>
          <w:sz w:val="20"/>
        </w:rPr>
        <w:t>,</w:t>
      </w:r>
      <w:r w:rsidRPr="004B4A9C">
        <w:rPr>
          <w:rFonts w:ascii="Arial" w:hAnsi="Arial" w:cs="Arial"/>
          <w:sz w:val="20"/>
        </w:rPr>
        <w:t xml:space="preserve"> </w:t>
      </w:r>
      <w:r w:rsidR="00AB3BBA" w:rsidRPr="004B4A9C">
        <w:rPr>
          <w:rFonts w:ascii="Arial" w:hAnsi="Arial" w:cs="Arial"/>
          <w:sz w:val="20"/>
        </w:rPr>
        <w:t>в Приложении №</w:t>
      </w:r>
      <w:r w:rsidR="00401854" w:rsidRPr="004B4A9C">
        <w:rPr>
          <w:rFonts w:ascii="Arial" w:hAnsi="Arial" w:cs="Arial"/>
          <w:sz w:val="20"/>
        </w:rPr>
        <w:t xml:space="preserve"> 8 </w:t>
      </w:r>
      <w:r w:rsidR="00291DE1" w:rsidRPr="004B4A9C">
        <w:rPr>
          <w:rFonts w:ascii="Arial" w:hAnsi="Arial" w:cs="Arial"/>
          <w:sz w:val="20"/>
        </w:rPr>
        <w:t>Претензия о возврате алкогольной продукции</w:t>
      </w:r>
      <w:r w:rsidR="00B574A5" w:rsidRPr="004B4A9C">
        <w:rPr>
          <w:rFonts w:ascii="Arial" w:hAnsi="Arial" w:cs="Arial"/>
          <w:sz w:val="20"/>
        </w:rPr>
        <w:t xml:space="preserve">, </w:t>
      </w:r>
      <w:r w:rsidR="00F54A03" w:rsidRPr="004B4A9C">
        <w:rPr>
          <w:rFonts w:ascii="Arial" w:hAnsi="Arial" w:cs="Arial"/>
          <w:sz w:val="20"/>
        </w:rPr>
        <w:t>Приложение №10 Заявка на возврат алкогольной продукции за предыдущие периоды</w:t>
      </w:r>
      <w:r w:rsidR="00291DE1" w:rsidRPr="004B4A9C">
        <w:rPr>
          <w:rFonts w:ascii="Arial" w:hAnsi="Arial" w:cs="Arial"/>
          <w:sz w:val="20"/>
        </w:rPr>
        <w:t xml:space="preserve"> к </w:t>
      </w:r>
      <w:r w:rsidRPr="004B4A9C">
        <w:rPr>
          <w:rFonts w:ascii="Arial Narrow" w:hAnsi="Arial Narrow" w:cs="Calibri"/>
          <w:sz w:val="20"/>
        </w:rPr>
        <w:t xml:space="preserve"> </w:t>
      </w:r>
      <w:r w:rsidR="001E20DB" w:rsidRPr="004B4A9C">
        <w:rPr>
          <w:rFonts w:ascii="Arial" w:hAnsi="Arial" w:cs="Arial"/>
          <w:sz w:val="20"/>
        </w:rPr>
        <w:t xml:space="preserve"> настоящему Договору, способами, указанными в п. 2.1. настоящего Договора.</w:t>
      </w:r>
    </w:p>
    <w:p w14:paraId="76EB5F04" w14:textId="77777777" w:rsidR="008B58A7" w:rsidRPr="004B4A9C" w:rsidRDefault="00542983" w:rsidP="003B5E5C">
      <w:pPr>
        <w:pStyle w:val="a5"/>
        <w:ind w:firstLine="540"/>
        <w:rPr>
          <w:rFonts w:ascii="Arial" w:hAnsi="Arial" w:cs="Arial"/>
          <w:sz w:val="20"/>
        </w:rPr>
      </w:pPr>
      <w:r w:rsidRPr="004B4A9C">
        <w:rPr>
          <w:rFonts w:ascii="Arial" w:hAnsi="Arial" w:cs="Arial"/>
          <w:sz w:val="20"/>
        </w:rPr>
        <w:t>5</w:t>
      </w:r>
      <w:r w:rsidR="001E20DB" w:rsidRPr="004B4A9C">
        <w:rPr>
          <w:rFonts w:ascii="Arial" w:hAnsi="Arial" w:cs="Arial"/>
          <w:sz w:val="20"/>
        </w:rPr>
        <w:t>.3. В случае</w:t>
      </w:r>
      <w:r w:rsidR="00EC3C65" w:rsidRPr="004B4A9C">
        <w:rPr>
          <w:rFonts w:ascii="Arial" w:hAnsi="Arial" w:cs="Arial"/>
          <w:sz w:val="20"/>
        </w:rPr>
        <w:t>,</w:t>
      </w:r>
      <w:r w:rsidR="001E20DB" w:rsidRPr="004B4A9C">
        <w:rPr>
          <w:rFonts w:ascii="Arial" w:hAnsi="Arial" w:cs="Arial"/>
          <w:sz w:val="20"/>
        </w:rPr>
        <w:t xml:space="preserve"> если Поставщик не выполнил об</w:t>
      </w:r>
      <w:r w:rsidR="004A458A" w:rsidRPr="004B4A9C">
        <w:rPr>
          <w:rFonts w:ascii="Arial" w:hAnsi="Arial" w:cs="Arial"/>
          <w:sz w:val="20"/>
        </w:rPr>
        <w:t>язательства, установленные в п.5</w:t>
      </w:r>
      <w:r w:rsidR="001E20DB" w:rsidRPr="004B4A9C">
        <w:rPr>
          <w:rFonts w:ascii="Arial" w:hAnsi="Arial" w:cs="Arial"/>
          <w:sz w:val="20"/>
        </w:rPr>
        <w:t>.2. настоящего Договора, Покупатель вправе отказаться от оплаты данного Товара (либо востребовать уплаченную за Товар денежную сумму, в</w:t>
      </w:r>
      <w:r w:rsidR="004A458A" w:rsidRPr="004B4A9C">
        <w:rPr>
          <w:rFonts w:ascii="Arial" w:hAnsi="Arial" w:cs="Arial"/>
          <w:sz w:val="20"/>
        </w:rPr>
        <w:t xml:space="preserve"> т.ч. посредством зачета по п. 6</w:t>
      </w:r>
      <w:r w:rsidR="001E20DB" w:rsidRPr="004B4A9C">
        <w:rPr>
          <w:rFonts w:ascii="Arial" w:hAnsi="Arial" w:cs="Arial"/>
          <w:sz w:val="20"/>
        </w:rPr>
        <w:t>.</w:t>
      </w:r>
      <w:r w:rsidR="00FD0285" w:rsidRPr="004B4A9C">
        <w:rPr>
          <w:rFonts w:ascii="Arial" w:hAnsi="Arial" w:cs="Arial"/>
          <w:sz w:val="20"/>
        </w:rPr>
        <w:t>8</w:t>
      </w:r>
      <w:r w:rsidR="001E20DB" w:rsidRPr="004B4A9C">
        <w:rPr>
          <w:rFonts w:ascii="Arial" w:hAnsi="Arial" w:cs="Arial"/>
          <w:sz w:val="20"/>
        </w:rPr>
        <w:t xml:space="preserve">. настоящего Договора) и </w:t>
      </w:r>
      <w:r w:rsidR="009128A7" w:rsidRPr="004B4A9C">
        <w:rPr>
          <w:rFonts w:ascii="Arial" w:hAnsi="Arial" w:cs="Arial"/>
          <w:sz w:val="20"/>
        </w:rPr>
        <w:t>утилизировать товар.</w:t>
      </w:r>
    </w:p>
    <w:p w14:paraId="76EB5F05" w14:textId="77777777" w:rsidR="001E20DB" w:rsidRPr="004B4A9C" w:rsidRDefault="008B58A7" w:rsidP="003B5E5C">
      <w:pPr>
        <w:pStyle w:val="a5"/>
        <w:ind w:firstLine="540"/>
        <w:rPr>
          <w:rFonts w:ascii="Arial" w:hAnsi="Arial" w:cs="Arial"/>
          <w:sz w:val="20"/>
        </w:rPr>
      </w:pPr>
      <w:r w:rsidRPr="004B4A9C">
        <w:rPr>
          <w:rFonts w:ascii="Arial" w:hAnsi="Arial" w:cs="Arial"/>
          <w:sz w:val="20"/>
        </w:rPr>
        <w:t>5.4</w:t>
      </w:r>
      <w:r w:rsidR="00207750" w:rsidRPr="004B4A9C">
        <w:rPr>
          <w:rFonts w:ascii="Arial" w:hAnsi="Arial" w:cs="Arial"/>
          <w:sz w:val="20"/>
        </w:rPr>
        <w:t>.</w:t>
      </w:r>
      <w:r w:rsidRPr="004B4A9C">
        <w:rPr>
          <w:rFonts w:ascii="Arial" w:hAnsi="Arial" w:cs="Arial"/>
          <w:sz w:val="20"/>
        </w:rPr>
        <w:t xml:space="preserve"> При оформлении возврата через УПД со статусом 2, Поставщик обязан в течении 10 дней предоставить </w:t>
      </w:r>
      <w:r w:rsidR="009128A7" w:rsidRPr="004B4A9C">
        <w:rPr>
          <w:rFonts w:ascii="Arial" w:hAnsi="Arial" w:cs="Arial"/>
          <w:sz w:val="20"/>
        </w:rPr>
        <w:t xml:space="preserve"> </w:t>
      </w:r>
      <w:r w:rsidRPr="004B4A9C">
        <w:rPr>
          <w:rFonts w:ascii="Arial" w:hAnsi="Arial" w:cs="Arial"/>
          <w:sz w:val="20"/>
        </w:rPr>
        <w:t>Покупателю корректировочный счет-фактуру</w:t>
      </w:r>
      <w:r w:rsidR="00207750" w:rsidRPr="004B4A9C">
        <w:rPr>
          <w:rFonts w:ascii="Arial" w:hAnsi="Arial" w:cs="Arial"/>
          <w:sz w:val="20"/>
        </w:rPr>
        <w:t>.</w:t>
      </w:r>
      <w:r w:rsidRPr="004B4A9C">
        <w:rPr>
          <w:rFonts w:ascii="Arial" w:hAnsi="Arial" w:cs="Arial"/>
          <w:sz w:val="20"/>
        </w:rPr>
        <w:t xml:space="preserve"> </w:t>
      </w:r>
    </w:p>
    <w:p w14:paraId="76EB5F06" w14:textId="77777777" w:rsidR="001E20DB" w:rsidRPr="004B4A9C" w:rsidRDefault="001E20DB" w:rsidP="003B5E5C">
      <w:pPr>
        <w:pStyle w:val="3"/>
        <w:ind w:firstLine="0"/>
        <w:rPr>
          <w:rFonts w:ascii="Arial" w:hAnsi="Arial" w:cs="Arial"/>
        </w:rPr>
      </w:pPr>
    </w:p>
    <w:p w14:paraId="76EB5F07" w14:textId="77777777" w:rsidR="001E20DB" w:rsidRPr="00542983" w:rsidRDefault="00542983" w:rsidP="003B5E5C">
      <w:pPr>
        <w:jc w:val="center"/>
        <w:rPr>
          <w:rFonts w:ascii="Arial" w:hAnsi="Arial" w:cs="Arial"/>
          <w:b/>
          <w:color w:val="FF0000"/>
        </w:rPr>
      </w:pPr>
      <w:r>
        <w:rPr>
          <w:rFonts w:ascii="Arial" w:hAnsi="Arial" w:cs="Arial"/>
          <w:b/>
        </w:rPr>
        <w:t>6</w:t>
      </w:r>
      <w:r w:rsidR="001E20DB" w:rsidRPr="001B251D">
        <w:rPr>
          <w:rFonts w:ascii="Arial" w:hAnsi="Arial" w:cs="Arial"/>
          <w:b/>
        </w:rPr>
        <w:t>. Цена и порядок расчетов</w:t>
      </w:r>
    </w:p>
    <w:p w14:paraId="76EB5F08" w14:textId="5585F31E" w:rsidR="00323617" w:rsidRPr="00323617" w:rsidRDefault="004A458A" w:rsidP="00323617">
      <w:pPr>
        <w:ind w:firstLine="567"/>
        <w:jc w:val="both"/>
        <w:rPr>
          <w:rFonts w:ascii="Arial" w:eastAsia="Calibri" w:hAnsi="Arial" w:cs="Arial"/>
          <w:lang w:eastAsia="en-US"/>
        </w:rPr>
      </w:pPr>
      <w:r>
        <w:rPr>
          <w:rFonts w:ascii="Arial" w:hAnsi="Arial" w:cs="Arial"/>
        </w:rPr>
        <w:t>6</w:t>
      </w:r>
      <w:r w:rsidR="001E20DB" w:rsidRPr="001B251D">
        <w:rPr>
          <w:rFonts w:ascii="Arial" w:hAnsi="Arial" w:cs="Arial"/>
        </w:rPr>
        <w:t xml:space="preserve">.1. </w:t>
      </w:r>
      <w:r w:rsidR="00323617" w:rsidRPr="00323617">
        <w:rPr>
          <w:rFonts w:ascii="Arial" w:eastAsia="Calibri" w:hAnsi="Arial" w:cs="Arial"/>
          <w:lang w:eastAsia="en-US"/>
        </w:rPr>
        <w:t xml:space="preserve">Поставщик предоставляет Покупателю Товар по цене, указанной в ДС (Приложение № 1 с соответствующим буквенным обозначением к настоящему Договору). </w:t>
      </w:r>
    </w:p>
    <w:p w14:paraId="339B7F97" w14:textId="6B3A66F1" w:rsidR="00511AF6" w:rsidRPr="00511AF6" w:rsidRDefault="00C15EB8" w:rsidP="00511AF6">
      <w:pPr>
        <w:ind w:firstLine="567"/>
        <w:jc w:val="both"/>
        <w:rPr>
          <w:rFonts w:ascii="Arial" w:eastAsia="Calibri" w:hAnsi="Arial" w:cs="Arial"/>
        </w:rPr>
      </w:pPr>
      <w:r>
        <w:rPr>
          <w:rFonts w:ascii="Arial" w:eastAsia="Calibri" w:hAnsi="Arial" w:cs="Arial"/>
          <w:lang w:eastAsia="en-US"/>
        </w:rPr>
        <w:t>6.1.1.</w:t>
      </w:r>
      <w:r w:rsidR="00511AF6" w:rsidRPr="00511AF6">
        <w:rPr>
          <w:rFonts w:ascii="Arial" w:eastAsia="Calibri" w:hAnsi="Arial" w:cs="Arial"/>
          <w:lang w:eastAsia="en-US"/>
        </w:rPr>
        <w:t>Цена Товара устанавливается как Цена за единицу товара без НДС (согласно Приложения №1 с соответствующим буквенным обозначением) и далее формируется и указывается в документах первичного бухгалтерского и налогового учета (</w:t>
      </w:r>
      <w:r w:rsidR="00511AF6" w:rsidRPr="00511AF6">
        <w:rPr>
          <w:rFonts w:ascii="Arial" w:eastAsia="Calibri" w:hAnsi="Arial" w:cs="Arial"/>
        </w:rPr>
        <w:t>счет-фактура/УПД  к договору)</w:t>
      </w:r>
      <w:r w:rsidR="00511AF6" w:rsidRPr="00511AF6">
        <w:rPr>
          <w:rFonts w:ascii="Arial" w:eastAsia="Calibri" w:hAnsi="Arial" w:cs="Arial"/>
          <w:lang w:eastAsia="en-US"/>
        </w:rPr>
        <w:t xml:space="preserve"> в последовательности слева на право: </w:t>
      </w:r>
      <w:r w:rsidR="00511AF6" w:rsidRPr="00511AF6">
        <w:t xml:space="preserve"> </w:t>
      </w:r>
      <w:r w:rsidR="00511AF6" w:rsidRPr="00511AF6">
        <w:rPr>
          <w:rFonts w:ascii="Arial" w:eastAsia="Calibri" w:hAnsi="Arial" w:cs="Arial"/>
        </w:rPr>
        <w:t>количество, цена за 1 единицу без налога, стоимость товаров без налога, в том числе акциз, налоговая ставка, сумма налога, стоимость товаров с налогом.</w:t>
      </w:r>
    </w:p>
    <w:p w14:paraId="76EB5F0A" w14:textId="4EBFEAB2" w:rsidR="00C15EB8" w:rsidRPr="004B4A9C" w:rsidRDefault="00C15EB8" w:rsidP="00511AF6">
      <w:pPr>
        <w:ind w:firstLine="567"/>
        <w:jc w:val="both"/>
        <w:rPr>
          <w:rFonts w:ascii="Arial" w:hAnsi="Arial" w:cs="Arial"/>
        </w:rPr>
      </w:pPr>
      <w:r w:rsidRPr="004B4A9C">
        <w:rPr>
          <w:rFonts w:ascii="Arial" w:eastAsia="Calibri" w:hAnsi="Arial" w:cs="Arial"/>
        </w:rPr>
        <w:t>6.1.2.</w:t>
      </w:r>
      <w:r w:rsidRPr="004B4A9C">
        <w:rPr>
          <w:rFonts w:ascii="Arial" w:hAnsi="Arial" w:cs="Arial"/>
        </w:rPr>
        <w:t xml:space="preserve"> При изменении цены и ассортимента Товара Поставщик обязуется придерживаться следующего порядка и сроков:</w:t>
      </w:r>
    </w:p>
    <w:p w14:paraId="76EB5F0B" w14:textId="77777777" w:rsidR="00C15EB8" w:rsidRPr="004B4A9C" w:rsidRDefault="00C15EB8" w:rsidP="00C15EB8">
      <w:pPr>
        <w:numPr>
          <w:ilvl w:val="0"/>
          <w:numId w:val="28"/>
        </w:numPr>
        <w:suppressLineNumbers/>
        <w:ind w:left="567"/>
        <w:contextualSpacing/>
        <w:jc w:val="both"/>
        <w:rPr>
          <w:rFonts w:ascii="Arial" w:hAnsi="Arial" w:cs="Arial"/>
          <w:lang w:eastAsia="ar-SA"/>
        </w:rPr>
      </w:pPr>
      <w:r w:rsidRPr="004B4A9C">
        <w:rPr>
          <w:rFonts w:ascii="Arial" w:hAnsi="Arial" w:cs="Arial"/>
          <w:lang w:eastAsia="ar-SA"/>
        </w:rPr>
        <w:t>При выводе позиции из согласованного Сторонами ассортимента уведомлять Покупателя в срок не менее чем за 50 (пятьдесят) дней до даты остановки отгрузок.</w:t>
      </w:r>
    </w:p>
    <w:p w14:paraId="76EB5F0C" w14:textId="77777777" w:rsidR="00C15EB8" w:rsidRPr="004B4A9C" w:rsidRDefault="00C15EB8" w:rsidP="00C15EB8">
      <w:pPr>
        <w:numPr>
          <w:ilvl w:val="0"/>
          <w:numId w:val="29"/>
        </w:numPr>
        <w:suppressLineNumbers/>
        <w:ind w:left="567"/>
        <w:contextualSpacing/>
        <w:jc w:val="both"/>
        <w:rPr>
          <w:rFonts w:ascii="Arial" w:hAnsi="Arial" w:cs="Arial"/>
          <w:lang w:val="x-none" w:eastAsia="x-none" w:bidi="en-US"/>
        </w:rPr>
      </w:pPr>
      <w:r w:rsidRPr="004B4A9C">
        <w:rPr>
          <w:rFonts w:ascii="Arial" w:hAnsi="Arial" w:cs="Arial"/>
          <w:lang w:val="x-none" w:eastAsia="x-none" w:bidi="en-US"/>
        </w:rPr>
        <w:t>При изменении цены</w:t>
      </w:r>
      <w:r w:rsidRPr="004B4A9C">
        <w:rPr>
          <w:rFonts w:ascii="Arial" w:hAnsi="Arial" w:cs="Arial"/>
          <w:lang w:eastAsia="x-none" w:bidi="en-US"/>
        </w:rPr>
        <w:t xml:space="preserve">,  </w:t>
      </w:r>
      <w:r w:rsidRPr="004B4A9C">
        <w:rPr>
          <w:rFonts w:ascii="Arial" w:hAnsi="Arial" w:cs="Arial"/>
          <w:lang w:val="x-none" w:eastAsia="x-none" w:bidi="en-US"/>
        </w:rPr>
        <w:t>не позднее 1-го числа месяца, предшествующего месяцу, в котором предполагается внесение изменений,  направ</w:t>
      </w:r>
      <w:r w:rsidRPr="004B4A9C">
        <w:rPr>
          <w:rFonts w:ascii="Arial" w:hAnsi="Arial" w:cs="Arial"/>
          <w:lang w:eastAsia="x-none" w:bidi="en-US"/>
        </w:rPr>
        <w:t>ить</w:t>
      </w:r>
      <w:r w:rsidRPr="004B4A9C">
        <w:rPr>
          <w:rFonts w:ascii="Arial" w:hAnsi="Arial" w:cs="Arial"/>
          <w:lang w:val="x-none" w:eastAsia="x-none" w:bidi="en-US"/>
        </w:rPr>
        <w:t xml:space="preserve"> по электронной почте категорийному менеджеру проект </w:t>
      </w:r>
      <w:r w:rsidRPr="004B4A9C">
        <w:rPr>
          <w:rFonts w:ascii="Arial" w:hAnsi="Arial" w:cs="Arial"/>
          <w:lang w:eastAsia="x-none" w:bidi="en-US"/>
        </w:rPr>
        <w:t xml:space="preserve">ДС </w:t>
      </w:r>
      <w:r w:rsidRPr="004B4A9C">
        <w:rPr>
          <w:rFonts w:ascii="Arial" w:hAnsi="Arial" w:cs="Arial"/>
          <w:lang w:val="x-none" w:eastAsia="x-none" w:bidi="en-US"/>
        </w:rPr>
        <w:t>с обязательным документа</w:t>
      </w:r>
      <w:r w:rsidRPr="004B4A9C">
        <w:rPr>
          <w:rFonts w:ascii="Arial" w:hAnsi="Arial" w:cs="Arial"/>
          <w:lang w:eastAsia="x-none" w:bidi="en-US"/>
        </w:rPr>
        <w:t>ль</w:t>
      </w:r>
      <w:r w:rsidRPr="004B4A9C">
        <w:rPr>
          <w:rFonts w:ascii="Arial" w:hAnsi="Arial" w:cs="Arial"/>
          <w:lang w:val="x-none" w:eastAsia="x-none" w:bidi="en-US"/>
        </w:rPr>
        <w:t xml:space="preserve">ным обоснованием при повышении цен на Товар. </w:t>
      </w:r>
      <w:r w:rsidRPr="004B4A9C">
        <w:rPr>
          <w:rFonts w:ascii="Arial" w:hAnsi="Arial" w:cs="Arial"/>
          <w:lang w:eastAsia="x-none" w:bidi="en-US"/>
        </w:rPr>
        <w:t xml:space="preserve"> </w:t>
      </w:r>
      <w:r w:rsidRPr="004B4A9C">
        <w:rPr>
          <w:rFonts w:ascii="Arial" w:hAnsi="Arial" w:cs="Arial"/>
          <w:lang w:val="x-none" w:eastAsia="x-none" w:bidi="en-US"/>
        </w:rPr>
        <w:t>Под документа</w:t>
      </w:r>
      <w:r w:rsidRPr="004B4A9C">
        <w:rPr>
          <w:rFonts w:ascii="Arial" w:hAnsi="Arial" w:cs="Arial"/>
          <w:lang w:eastAsia="x-none" w:bidi="en-US"/>
        </w:rPr>
        <w:t>ль</w:t>
      </w:r>
      <w:r w:rsidRPr="004B4A9C">
        <w:rPr>
          <w:rFonts w:ascii="Arial" w:hAnsi="Arial" w:cs="Arial"/>
          <w:lang w:val="x-none" w:eastAsia="x-none" w:bidi="en-US"/>
        </w:rPr>
        <w:t>ным обоснованием понимается информационное письмо на официальном бланке Поставщика за подписью руководителя организации (уполномоченного лица), которое должно содержать подробное описание причин повышения цен, цену ранее согласованную и предлагаемую,  с приложением подтверждающих документов на повышение цен у производителя на сырье, ингредиенты и комплектующие.</w:t>
      </w:r>
      <w:r w:rsidRPr="004B4A9C">
        <w:rPr>
          <w:rFonts w:ascii="Arial" w:hAnsi="Arial" w:cs="Arial"/>
          <w:lang w:eastAsia="x-none" w:bidi="en-US"/>
        </w:rPr>
        <w:t xml:space="preserve"> </w:t>
      </w:r>
      <w:r w:rsidRPr="004B4A9C">
        <w:rPr>
          <w:rFonts w:ascii="Arial" w:hAnsi="Arial" w:cs="Arial"/>
          <w:lang w:val="x-none" w:eastAsia="x-none" w:bidi="en-US"/>
        </w:rPr>
        <w:t>Дополнительно, не позднее 15 числа месяца, предшествующего месяцу, в котором предполагается внесение изменений, Поставщик обязан направить Покупателю мониторинг розничных цен</w:t>
      </w:r>
      <w:r w:rsidRPr="004B4A9C">
        <w:rPr>
          <w:rFonts w:ascii="Arial" w:hAnsi="Arial" w:cs="Arial"/>
          <w:lang w:eastAsia="x-none" w:bidi="en-US"/>
        </w:rPr>
        <w:t xml:space="preserve"> </w:t>
      </w:r>
      <w:r w:rsidRPr="004B4A9C">
        <w:rPr>
          <w:rFonts w:ascii="Arial" w:hAnsi="Arial" w:cs="Arial"/>
          <w:lang w:val="x-none" w:eastAsia="x-none" w:bidi="en-US"/>
        </w:rPr>
        <w:t>в магазинах федеральных и региональных сетей действующих в регионах, где представлены розничные магазины Покупателя. При отсутствии документарного обоснования повышения цен и мониторинга розничных цен проект дополнительно</w:t>
      </w:r>
      <w:r w:rsidRPr="004B4A9C">
        <w:rPr>
          <w:rFonts w:ascii="Arial" w:hAnsi="Arial" w:cs="Arial"/>
          <w:lang w:eastAsia="x-none" w:bidi="en-US"/>
        </w:rPr>
        <w:t>го</w:t>
      </w:r>
      <w:r w:rsidRPr="004B4A9C">
        <w:rPr>
          <w:rFonts w:ascii="Arial" w:hAnsi="Arial" w:cs="Arial"/>
          <w:lang w:val="x-none" w:eastAsia="x-none" w:bidi="en-US"/>
        </w:rPr>
        <w:t xml:space="preserve"> </w:t>
      </w:r>
      <w:r w:rsidRPr="004B4A9C">
        <w:rPr>
          <w:rFonts w:ascii="Arial" w:hAnsi="Arial" w:cs="Arial"/>
          <w:lang w:eastAsia="x-none" w:bidi="en-US"/>
        </w:rPr>
        <w:t>соглашения</w:t>
      </w:r>
      <w:r w:rsidRPr="004B4A9C">
        <w:rPr>
          <w:rFonts w:ascii="Arial" w:hAnsi="Arial" w:cs="Arial"/>
          <w:lang w:val="x-none" w:eastAsia="x-none" w:bidi="en-US"/>
        </w:rPr>
        <w:t xml:space="preserve"> Покупателем не рассматривается.</w:t>
      </w:r>
    </w:p>
    <w:p w14:paraId="76EB5F0D" w14:textId="77777777" w:rsidR="00C15EB8" w:rsidRPr="004B4A9C" w:rsidRDefault="00C15EB8" w:rsidP="00C15EB8">
      <w:pPr>
        <w:numPr>
          <w:ilvl w:val="0"/>
          <w:numId w:val="29"/>
        </w:numPr>
        <w:suppressLineNumbers/>
        <w:ind w:left="567"/>
        <w:contextualSpacing/>
        <w:jc w:val="both"/>
        <w:rPr>
          <w:rFonts w:ascii="Arial" w:hAnsi="Arial" w:cs="Arial"/>
          <w:lang w:eastAsia="x-none" w:bidi="en-US"/>
        </w:rPr>
      </w:pPr>
      <w:r w:rsidRPr="004B4A9C">
        <w:rPr>
          <w:rFonts w:ascii="Arial" w:hAnsi="Arial" w:cs="Arial"/>
          <w:lang w:eastAsia="x-none" w:bidi="en-US"/>
        </w:rPr>
        <w:t xml:space="preserve">Цена на Товар </w:t>
      </w:r>
      <w:r w:rsidRPr="004B4A9C">
        <w:rPr>
          <w:rFonts w:ascii="Arial" w:hAnsi="Arial" w:cs="Arial"/>
          <w:lang w:val="x-none" w:eastAsia="x-none" w:bidi="en-US"/>
        </w:rPr>
        <w:t xml:space="preserve">не может быть увеличена в течение 3 (трех) месяцев  с даты осуществления Поставщиком первой поставки  </w:t>
      </w:r>
      <w:r w:rsidRPr="004B4A9C">
        <w:rPr>
          <w:rFonts w:ascii="Arial" w:hAnsi="Arial" w:cs="Arial"/>
          <w:lang w:eastAsia="x-none" w:bidi="en-US"/>
        </w:rPr>
        <w:t>этого Товара</w:t>
      </w:r>
      <w:r w:rsidRPr="004B4A9C">
        <w:rPr>
          <w:rFonts w:ascii="Arial" w:hAnsi="Arial" w:cs="Arial"/>
          <w:lang w:val="x-none" w:eastAsia="x-none" w:bidi="en-US"/>
        </w:rPr>
        <w:t xml:space="preserve"> Покупателю.</w:t>
      </w:r>
      <w:r w:rsidRPr="004B4A9C">
        <w:rPr>
          <w:rFonts w:ascii="Arial" w:hAnsi="Arial" w:cs="Arial"/>
          <w:lang w:eastAsia="x-none" w:bidi="en-US"/>
        </w:rPr>
        <w:t xml:space="preserve"> </w:t>
      </w:r>
    </w:p>
    <w:p w14:paraId="76EB5F0E" w14:textId="77777777" w:rsidR="00C15EB8" w:rsidRPr="004B4A9C" w:rsidRDefault="00C15EB8" w:rsidP="00323617">
      <w:pPr>
        <w:ind w:firstLine="567"/>
        <w:jc w:val="both"/>
        <w:rPr>
          <w:rFonts w:ascii="Arial" w:eastAsia="Calibri" w:hAnsi="Arial" w:cs="Arial"/>
          <w:lang w:eastAsia="en-US"/>
        </w:rPr>
      </w:pPr>
    </w:p>
    <w:p w14:paraId="76EB5F0F" w14:textId="77777777" w:rsidR="009A6909" w:rsidRPr="004B4A9C" w:rsidRDefault="00C15EB8" w:rsidP="003B5E5C">
      <w:pPr>
        <w:ind w:firstLine="567"/>
        <w:jc w:val="both"/>
        <w:rPr>
          <w:rFonts w:ascii="Arial" w:hAnsi="Arial" w:cs="Arial"/>
        </w:rPr>
      </w:pPr>
      <w:r w:rsidRPr="004B4A9C">
        <w:rPr>
          <w:rFonts w:ascii="Arial" w:hAnsi="Arial" w:cs="Arial"/>
        </w:rPr>
        <w:t>6.1.3.</w:t>
      </w:r>
      <w:r w:rsidR="00EE48F4" w:rsidRPr="004B4A9C">
        <w:rPr>
          <w:rFonts w:ascii="Arial" w:hAnsi="Arial" w:cs="Arial"/>
        </w:rPr>
        <w:t>В случае</w:t>
      </w:r>
      <w:r w:rsidR="003B2FDB" w:rsidRPr="004B4A9C">
        <w:rPr>
          <w:rFonts w:ascii="Arial" w:hAnsi="Arial" w:cs="Arial"/>
        </w:rPr>
        <w:t>,</w:t>
      </w:r>
      <w:r w:rsidR="00EE48F4" w:rsidRPr="004B4A9C">
        <w:rPr>
          <w:rFonts w:ascii="Arial" w:hAnsi="Arial" w:cs="Arial"/>
        </w:rPr>
        <w:t xml:space="preserve"> если </w:t>
      </w:r>
      <w:r w:rsidR="001F2847" w:rsidRPr="004B4A9C">
        <w:rPr>
          <w:rFonts w:ascii="Arial" w:hAnsi="Arial" w:cs="Arial"/>
        </w:rPr>
        <w:t xml:space="preserve">поставка Товара </w:t>
      </w:r>
      <w:r w:rsidR="00EE48F4" w:rsidRPr="004B4A9C">
        <w:rPr>
          <w:rFonts w:ascii="Arial" w:hAnsi="Arial" w:cs="Arial"/>
        </w:rPr>
        <w:t>осуществляется силами Поставщика</w:t>
      </w:r>
      <w:r w:rsidR="0099095B" w:rsidRPr="004B4A9C">
        <w:rPr>
          <w:rFonts w:ascii="Arial" w:hAnsi="Arial" w:cs="Arial"/>
        </w:rPr>
        <w:t xml:space="preserve"> (в т.ч. посредством услуг </w:t>
      </w:r>
      <w:r w:rsidR="009A6909" w:rsidRPr="004B4A9C">
        <w:rPr>
          <w:rFonts w:ascii="Arial" w:hAnsi="Arial" w:cs="Arial"/>
        </w:rPr>
        <w:t>транспортной компании (</w:t>
      </w:r>
      <w:r w:rsidR="0099095B" w:rsidRPr="004B4A9C">
        <w:rPr>
          <w:rFonts w:ascii="Arial" w:hAnsi="Arial" w:cs="Arial"/>
        </w:rPr>
        <w:t>перевозчика</w:t>
      </w:r>
      <w:r w:rsidR="009A6909" w:rsidRPr="004B4A9C">
        <w:rPr>
          <w:rFonts w:ascii="Arial" w:hAnsi="Arial" w:cs="Arial"/>
        </w:rPr>
        <w:t>)</w:t>
      </w:r>
      <w:r w:rsidR="0099095B" w:rsidRPr="004B4A9C">
        <w:rPr>
          <w:rFonts w:ascii="Arial" w:hAnsi="Arial" w:cs="Arial"/>
        </w:rPr>
        <w:t xml:space="preserve"> Поставщика), то стоимость услуг по перевозк</w:t>
      </w:r>
      <w:r w:rsidR="006D4ED4" w:rsidRPr="004B4A9C">
        <w:rPr>
          <w:rFonts w:ascii="Arial" w:hAnsi="Arial" w:cs="Arial"/>
        </w:rPr>
        <w:t>е</w:t>
      </w:r>
      <w:r w:rsidR="0099095B" w:rsidRPr="004B4A9C">
        <w:rPr>
          <w:rFonts w:ascii="Arial" w:hAnsi="Arial" w:cs="Arial"/>
        </w:rPr>
        <w:t xml:space="preserve"> включается в цену Товара и не подлежит отдельной оплате со стороны Покупателя. </w:t>
      </w:r>
    </w:p>
    <w:p w14:paraId="76EB5F10" w14:textId="77777777" w:rsidR="00EE48F4" w:rsidRPr="004B4A9C" w:rsidRDefault="0099095B" w:rsidP="003B5E5C">
      <w:pPr>
        <w:ind w:firstLine="567"/>
        <w:jc w:val="both"/>
        <w:rPr>
          <w:rFonts w:ascii="Arial" w:hAnsi="Arial" w:cs="Arial"/>
        </w:rPr>
      </w:pPr>
      <w:r w:rsidRPr="004B4A9C">
        <w:rPr>
          <w:rFonts w:ascii="Arial" w:hAnsi="Arial" w:cs="Arial"/>
        </w:rPr>
        <w:t>В случае</w:t>
      </w:r>
      <w:r w:rsidR="003B2FDB" w:rsidRPr="004B4A9C">
        <w:rPr>
          <w:rFonts w:ascii="Arial" w:hAnsi="Arial" w:cs="Arial"/>
        </w:rPr>
        <w:t>,</w:t>
      </w:r>
      <w:r w:rsidRPr="004B4A9C">
        <w:rPr>
          <w:rFonts w:ascii="Arial" w:hAnsi="Arial" w:cs="Arial"/>
        </w:rPr>
        <w:t xml:space="preserve"> </w:t>
      </w:r>
      <w:r w:rsidR="001F2847" w:rsidRPr="004B4A9C">
        <w:rPr>
          <w:rFonts w:ascii="Arial" w:hAnsi="Arial" w:cs="Arial"/>
        </w:rPr>
        <w:t xml:space="preserve">если поставка Товара осуществляется посредством </w:t>
      </w:r>
      <w:r w:rsidR="009A6909" w:rsidRPr="004B4A9C">
        <w:rPr>
          <w:rFonts w:ascii="Arial" w:hAnsi="Arial" w:cs="Arial"/>
        </w:rPr>
        <w:t xml:space="preserve">транспортной компании (перевозчика) </w:t>
      </w:r>
      <w:r w:rsidR="001F2847" w:rsidRPr="004B4A9C">
        <w:rPr>
          <w:rFonts w:ascii="Arial" w:hAnsi="Arial" w:cs="Arial"/>
        </w:rPr>
        <w:t>Покупателя, то стоимость услуг по перевозке не учитывается в цене Товара и оплачивается на основании  отдельно заключаемых между Покупателем и перевозчиком договоров.</w:t>
      </w:r>
    </w:p>
    <w:p w14:paraId="76EB5F11" w14:textId="77777777" w:rsidR="00CE22FC" w:rsidRPr="001B251D" w:rsidRDefault="000F4EE5" w:rsidP="003B5E5C">
      <w:pPr>
        <w:pStyle w:val="21"/>
        <w:ind w:firstLine="540"/>
        <w:rPr>
          <w:rFonts w:cs="Arial"/>
        </w:rPr>
      </w:pPr>
      <w:r w:rsidRPr="004B4A9C">
        <w:rPr>
          <w:rFonts w:cs="Arial"/>
        </w:rPr>
        <w:t xml:space="preserve">6.2. </w:t>
      </w:r>
      <w:r w:rsidR="00CE22FC" w:rsidRPr="004B4A9C">
        <w:rPr>
          <w:rFonts w:cs="Arial"/>
        </w:rPr>
        <w:t>В случае если федеральными законами предусмотрено государственное регулирование цен на отдельные виды товаров, торговых надбавок (наценок) к</w:t>
      </w:r>
      <w:r w:rsidR="00CE22FC" w:rsidRPr="001B251D">
        <w:rPr>
          <w:rFonts w:cs="Arial"/>
        </w:rPr>
        <w:t xml:space="preserve"> ценам на них (в том числе установление их предельных (максимального и (или) минимального) уровней органами государственной власти), цены на такие товары, торговые надбавки (наценки) к ценам на них устанавливаются в соответствии с указанными федеральными законами, а также принимаемыми в соответствии с ними нормативными правовыми актами данных органов государственной власти и (или) нормативными правовыми актами органов местного самоуправления.</w:t>
      </w:r>
    </w:p>
    <w:p w14:paraId="76EB5F12" w14:textId="77777777" w:rsidR="001E20DB" w:rsidRDefault="004A458A" w:rsidP="003B5E5C">
      <w:pPr>
        <w:ind w:firstLine="540"/>
        <w:jc w:val="both"/>
        <w:rPr>
          <w:rFonts w:ascii="Arial" w:hAnsi="Arial" w:cs="Arial"/>
        </w:rPr>
      </w:pPr>
      <w:r>
        <w:rPr>
          <w:rFonts w:ascii="Arial" w:hAnsi="Arial" w:cs="Arial"/>
        </w:rPr>
        <w:lastRenderedPageBreak/>
        <w:t>6</w:t>
      </w:r>
      <w:r w:rsidR="001E20DB" w:rsidRPr="001B251D">
        <w:rPr>
          <w:rFonts w:ascii="Arial" w:hAnsi="Arial" w:cs="Arial"/>
        </w:rPr>
        <w:t>.</w:t>
      </w:r>
      <w:r w:rsidR="000F4EE5">
        <w:rPr>
          <w:rFonts w:ascii="Arial" w:hAnsi="Arial" w:cs="Arial"/>
        </w:rPr>
        <w:t>3</w:t>
      </w:r>
      <w:r w:rsidR="001E20DB" w:rsidRPr="001B251D">
        <w:rPr>
          <w:rFonts w:ascii="Arial" w:hAnsi="Arial" w:cs="Arial"/>
        </w:rPr>
        <w:t>. Розничные цены реализации устанавливаются Покупателем самостоятельно.</w:t>
      </w:r>
    </w:p>
    <w:p w14:paraId="76EB5F13" w14:textId="77777777" w:rsidR="00604732" w:rsidRPr="00604732" w:rsidRDefault="004A458A" w:rsidP="00604732">
      <w:pPr>
        <w:pStyle w:val="ConsPlusNormal"/>
        <w:ind w:firstLine="540"/>
        <w:jc w:val="both"/>
        <w:rPr>
          <w:color w:val="FF0000"/>
        </w:rPr>
      </w:pPr>
      <w:r>
        <w:t>6</w:t>
      </w:r>
      <w:r w:rsidR="00090B01" w:rsidRPr="001B251D">
        <w:t>.</w:t>
      </w:r>
      <w:r w:rsidR="000F4EE5">
        <w:t>4</w:t>
      </w:r>
      <w:r w:rsidR="00090B01" w:rsidRPr="001B251D">
        <w:t>.</w:t>
      </w:r>
      <w:r w:rsidR="00764BB4" w:rsidRPr="001B251D">
        <w:t xml:space="preserve">Общая </w:t>
      </w:r>
      <w:r w:rsidR="0072000D" w:rsidRPr="001B251D">
        <w:t>цена</w:t>
      </w:r>
      <w:r w:rsidR="00764BB4" w:rsidRPr="001B251D">
        <w:t xml:space="preserve"> настоящего Договора (совокупная стоимость/цена поставленного Товара) определяется на основании </w:t>
      </w:r>
      <w:r w:rsidR="006C0577" w:rsidRPr="001B251D">
        <w:t xml:space="preserve">ДС </w:t>
      </w:r>
      <w:r w:rsidR="006C0577" w:rsidRPr="00AD03B0">
        <w:t>(Приложения №1)</w:t>
      </w:r>
      <w:r w:rsidR="001D3679" w:rsidRPr="00AD03B0">
        <w:t xml:space="preserve"> и заявок</w:t>
      </w:r>
      <w:r w:rsidR="00764BB4" w:rsidRPr="00AD03B0">
        <w:t>, оформл</w:t>
      </w:r>
      <w:r w:rsidR="006C0577" w:rsidRPr="00AD03B0">
        <w:t>енн</w:t>
      </w:r>
      <w:r w:rsidR="001D3679" w:rsidRPr="00AD03B0">
        <w:t>ых</w:t>
      </w:r>
      <w:r w:rsidR="00764BB4" w:rsidRPr="00AD03B0">
        <w:t xml:space="preserve"> в порядке, установленном настоящим Договором. Помимо совокупной стоимости</w:t>
      </w:r>
      <w:r w:rsidR="00764BB4" w:rsidRPr="001B251D">
        <w:t>/цены поставленного Товара, в общую цену Договор</w:t>
      </w:r>
      <w:r w:rsidR="0072000D" w:rsidRPr="001B251D">
        <w:t>а</w:t>
      </w:r>
      <w:r w:rsidR="00764BB4" w:rsidRPr="001B251D">
        <w:t xml:space="preserve"> включается вознаграждение</w:t>
      </w:r>
      <w:r w:rsidR="00AA46CA">
        <w:t xml:space="preserve"> (премия)</w:t>
      </w:r>
      <w:r w:rsidR="00764BB4" w:rsidRPr="001B251D">
        <w:t xml:space="preserve"> Покупателя</w:t>
      </w:r>
      <w:r w:rsidR="00302967" w:rsidRPr="00302967">
        <w:t xml:space="preserve"> </w:t>
      </w:r>
      <w:r w:rsidR="00302967" w:rsidRPr="001B251D">
        <w:t xml:space="preserve">в связи с приобретением </w:t>
      </w:r>
      <w:r w:rsidR="00302967">
        <w:t>им у</w:t>
      </w:r>
      <w:r w:rsidR="00302967" w:rsidRPr="001B251D">
        <w:t xml:space="preserve"> Поставщика товара в количестве</w:t>
      </w:r>
      <w:r w:rsidR="00302967">
        <w:t xml:space="preserve">, предусмотренном </w:t>
      </w:r>
      <w:r w:rsidR="00302967" w:rsidRPr="00AD03B0">
        <w:t>Приложением №7 к настоящему Договору. Размер вознаграждения</w:t>
      </w:r>
      <w:r w:rsidR="00AA46CA" w:rsidRPr="00AD03B0">
        <w:t xml:space="preserve"> (премии)</w:t>
      </w:r>
      <w:r w:rsidR="00302967" w:rsidRPr="00AD03B0">
        <w:t xml:space="preserve"> установлен в Приложении №7 к настоящему договору</w:t>
      </w:r>
      <w:r w:rsidR="001D3679" w:rsidRPr="00AD03B0">
        <w:t xml:space="preserve">, </w:t>
      </w:r>
      <w:r w:rsidR="00A04032" w:rsidRPr="00AD03B0">
        <w:t xml:space="preserve">  от цены, приобретённых у Поставщика товаров</w:t>
      </w:r>
      <w:r w:rsidR="00604732">
        <w:t xml:space="preserve">. </w:t>
      </w:r>
      <w:r w:rsidR="00A04032" w:rsidRPr="00AD03B0">
        <w:t xml:space="preserve"> </w:t>
      </w:r>
    </w:p>
    <w:p w14:paraId="76EB5F14" w14:textId="77777777" w:rsidR="00604732" w:rsidRPr="00AF4DB0" w:rsidRDefault="00604732" w:rsidP="00604732">
      <w:pPr>
        <w:pStyle w:val="ConsPlusNormal"/>
        <w:ind w:firstLine="540"/>
        <w:jc w:val="both"/>
      </w:pPr>
      <w:r w:rsidRPr="00AF4DB0">
        <w:t>При расчете размера вознаграждения не учитывается сумма налога на добавленную стоимость, предъявляемая Поставщиком к оплате Покупателю, в связи с приобретением данных товаров, а в отношении подакцизных товаров не учитывается также сумма акциза, исчисленная в соответствии с законодательством Российской Федерации о налогах и сборах.</w:t>
      </w:r>
    </w:p>
    <w:p w14:paraId="76EB5F15" w14:textId="77777777" w:rsidR="0034036E" w:rsidRPr="0034036E" w:rsidRDefault="00A04032" w:rsidP="0034036E">
      <w:pPr>
        <w:autoSpaceDE w:val="0"/>
        <w:autoSpaceDN w:val="0"/>
        <w:ind w:firstLine="540"/>
        <w:jc w:val="both"/>
        <w:rPr>
          <w:rFonts w:ascii="Arial" w:eastAsia="Calibri" w:hAnsi="Arial" w:cs="Arial"/>
        </w:rPr>
      </w:pPr>
      <w:r w:rsidRPr="0034036E">
        <w:rPr>
          <w:rFonts w:ascii="Arial" w:hAnsi="Arial" w:cs="Arial"/>
        </w:rPr>
        <w:tab/>
      </w:r>
      <w:r w:rsidR="0034036E" w:rsidRPr="0034036E">
        <w:rPr>
          <w:rFonts w:ascii="Arial" w:eastAsia="Calibri" w:hAnsi="Arial" w:cs="Arial"/>
        </w:rPr>
        <w:t xml:space="preserve">Вознаграждение (премия) уплачивается Поставщиком _________________(ежемесячно, ежеквартально) на основании подписанного Поставщиком и Покупателем Акта о начислении вознаграждения (премии) по форме Приложения №3 либо УПД. Срок выплаты вознаграждения согласовывается Сторонами в Приложении №3, а в случае оформления УПД выплата должна быть произведена не позднее 7-ми  календарных дней с даты его подписания Сторонами. </w:t>
      </w:r>
    </w:p>
    <w:p w14:paraId="76EB5F16" w14:textId="77777777" w:rsidR="0034036E" w:rsidRPr="0034036E" w:rsidRDefault="0034036E" w:rsidP="0034036E">
      <w:pPr>
        <w:autoSpaceDE w:val="0"/>
        <w:autoSpaceDN w:val="0"/>
        <w:ind w:firstLine="540"/>
        <w:jc w:val="both"/>
        <w:rPr>
          <w:rFonts w:ascii="Arial" w:eastAsia="Calibri" w:hAnsi="Arial" w:cs="Arial"/>
        </w:rPr>
      </w:pPr>
      <w:r w:rsidRPr="0034036E">
        <w:rPr>
          <w:rFonts w:ascii="Arial" w:eastAsia="Calibri" w:hAnsi="Arial" w:cs="Arial"/>
        </w:rPr>
        <w:t xml:space="preserve">В случае необоснованного отказа Поставщика от подписания Акта о начислении вознаграждения (премии) или  УПД в срок до 10 числа месяца, следующего за отчетным периодом, сумма вознаграждения (премии), указанная в Акте о начислении вознаграждения (премии) должна быть оплачена Поставщиком в срок до 15 числа месяца, следующего за отчётным периодом, в т.ч. посредством зачёта по п. 6.8. настоящего договора.  </w:t>
      </w:r>
    </w:p>
    <w:p w14:paraId="76EB5F17" w14:textId="77777777" w:rsidR="001E20DB" w:rsidRPr="00AD03B0" w:rsidRDefault="004A458A" w:rsidP="003B5E5C">
      <w:pPr>
        <w:ind w:firstLine="567"/>
        <w:jc w:val="both"/>
        <w:rPr>
          <w:rFonts w:ascii="Arial" w:hAnsi="Arial" w:cs="Arial"/>
        </w:rPr>
      </w:pPr>
      <w:r w:rsidRPr="00AD03B0">
        <w:rPr>
          <w:rFonts w:ascii="Arial" w:hAnsi="Arial" w:cs="Arial"/>
        </w:rPr>
        <w:t>6</w:t>
      </w:r>
      <w:r w:rsidR="001E20DB" w:rsidRPr="00AD03B0">
        <w:rPr>
          <w:rFonts w:ascii="Arial" w:hAnsi="Arial" w:cs="Arial"/>
        </w:rPr>
        <w:t>.</w:t>
      </w:r>
      <w:r w:rsidR="000F4EE5">
        <w:rPr>
          <w:rFonts w:ascii="Arial" w:hAnsi="Arial" w:cs="Arial"/>
        </w:rPr>
        <w:t>5</w:t>
      </w:r>
      <w:r w:rsidR="001E20DB" w:rsidRPr="00AD03B0">
        <w:rPr>
          <w:rFonts w:ascii="Arial" w:hAnsi="Arial" w:cs="Arial"/>
        </w:rPr>
        <w:t>. В случае поставки Товара Поставщиком по товарным накладным и другим документам (в т.ч. счетам на оплату), в которых предусматривается цена, отличающаяся от установленной в ДС, приемка Товара работниками Покупателя по таким документам может осуществляться в отношении указанного в них количества Товара. При этом цена и общая стоимость переданного таким образом Товара</w:t>
      </w:r>
      <w:r w:rsidR="006C0577" w:rsidRPr="00AD03B0">
        <w:rPr>
          <w:rFonts w:ascii="Arial" w:hAnsi="Arial" w:cs="Arial"/>
        </w:rPr>
        <w:t>, в случае если она превышает цену, установленную ДС (Приложением №</w:t>
      </w:r>
      <w:r w:rsidR="001D6DCF" w:rsidRPr="00AD03B0">
        <w:rPr>
          <w:rFonts w:ascii="Arial" w:hAnsi="Arial" w:cs="Arial"/>
        </w:rPr>
        <w:t>1</w:t>
      </w:r>
      <w:r w:rsidR="006C0577" w:rsidRPr="00AD03B0">
        <w:rPr>
          <w:rFonts w:ascii="Arial" w:hAnsi="Arial" w:cs="Arial"/>
        </w:rPr>
        <w:t>),</w:t>
      </w:r>
      <w:r w:rsidR="001E20DB" w:rsidRPr="00AD03B0">
        <w:rPr>
          <w:rFonts w:ascii="Arial" w:hAnsi="Arial" w:cs="Arial"/>
        </w:rPr>
        <w:t xml:space="preserve"> определяется в соответствии с ценами, предусмотренными в согласованном ДС. </w:t>
      </w:r>
    </w:p>
    <w:p w14:paraId="76EB5F18" w14:textId="77777777" w:rsidR="00B462BF" w:rsidRPr="00734E47" w:rsidRDefault="004A458A" w:rsidP="003B5E5C">
      <w:pPr>
        <w:ind w:firstLine="540"/>
        <w:jc w:val="both"/>
        <w:rPr>
          <w:rFonts w:ascii="Arial" w:hAnsi="Arial" w:cs="Arial"/>
        </w:rPr>
      </w:pPr>
      <w:r w:rsidRPr="00734E47">
        <w:rPr>
          <w:rFonts w:ascii="Arial" w:hAnsi="Arial" w:cs="Arial"/>
        </w:rPr>
        <w:t>6</w:t>
      </w:r>
      <w:r w:rsidR="001E20DB" w:rsidRPr="00734E47">
        <w:rPr>
          <w:rFonts w:ascii="Arial" w:hAnsi="Arial" w:cs="Arial"/>
        </w:rPr>
        <w:t>.</w:t>
      </w:r>
      <w:r w:rsidR="000F4EE5" w:rsidRPr="00734E47">
        <w:rPr>
          <w:rFonts w:ascii="Arial" w:hAnsi="Arial" w:cs="Arial"/>
        </w:rPr>
        <w:t>6</w:t>
      </w:r>
      <w:r w:rsidR="001E20DB" w:rsidRPr="00734E47">
        <w:rPr>
          <w:rFonts w:ascii="Arial" w:hAnsi="Arial" w:cs="Arial"/>
        </w:rPr>
        <w:t xml:space="preserve">. </w:t>
      </w:r>
      <w:r w:rsidR="00B462BF" w:rsidRPr="00734E47">
        <w:rPr>
          <w:rFonts w:ascii="Arial" w:hAnsi="Arial" w:cs="Arial"/>
        </w:rPr>
        <w:t xml:space="preserve">Срок оплаты за поставку </w:t>
      </w:r>
      <w:r w:rsidR="00EE48F4" w:rsidRPr="00734E47">
        <w:rPr>
          <w:rFonts w:ascii="Arial" w:hAnsi="Arial" w:cs="Arial"/>
        </w:rPr>
        <w:t xml:space="preserve">Товаров </w:t>
      </w:r>
      <w:r w:rsidR="00B462BF" w:rsidRPr="00734E47">
        <w:rPr>
          <w:rFonts w:ascii="Arial" w:hAnsi="Arial" w:cs="Arial"/>
        </w:rPr>
        <w:t xml:space="preserve">определяется </w:t>
      </w:r>
      <w:r w:rsidR="00905177" w:rsidRPr="00734E47">
        <w:rPr>
          <w:rFonts w:ascii="Arial" w:hAnsi="Arial" w:cs="Arial"/>
        </w:rPr>
        <w:t xml:space="preserve">Сторонами </w:t>
      </w:r>
      <w:r w:rsidR="00B462BF" w:rsidRPr="00734E47">
        <w:rPr>
          <w:rFonts w:ascii="Arial" w:hAnsi="Arial" w:cs="Arial"/>
        </w:rPr>
        <w:t>по следующим правилам:</w:t>
      </w:r>
    </w:p>
    <w:p w14:paraId="76EB5F19" w14:textId="77777777" w:rsidR="00AF4DB0" w:rsidRPr="00734E47" w:rsidRDefault="00AF4DB0" w:rsidP="00AF4DB0">
      <w:pPr>
        <w:suppressAutoHyphens/>
        <w:ind w:firstLine="720"/>
        <w:jc w:val="both"/>
        <w:rPr>
          <w:rFonts w:ascii="Arial" w:hAnsi="Arial" w:cs="Arial"/>
        </w:rPr>
      </w:pPr>
      <w:r w:rsidRPr="00734E47">
        <w:rPr>
          <w:rFonts w:ascii="Arial" w:hAnsi="Arial" w:cs="Arial"/>
        </w:rPr>
        <w:t xml:space="preserve">Оплата за поставленный Товар, произведенный на территории Российской Федерации, производится в течение 40 (сорока) календарных дней со дня фактического получения Товара Покупателем. </w:t>
      </w:r>
    </w:p>
    <w:p w14:paraId="76EB5F1A" w14:textId="77777777" w:rsidR="00AF4DB0" w:rsidRPr="00734E47" w:rsidRDefault="00AF4DB0" w:rsidP="00AF4DB0">
      <w:pPr>
        <w:suppressAutoHyphens/>
        <w:ind w:firstLine="709"/>
        <w:jc w:val="both"/>
        <w:rPr>
          <w:rFonts w:ascii="Arial" w:eastAsia="Calibri" w:hAnsi="Arial" w:cs="Arial"/>
          <w:b/>
          <w:bCs/>
          <w:color w:val="1F497D"/>
        </w:rPr>
      </w:pPr>
      <w:r w:rsidRPr="00734E47">
        <w:rPr>
          <w:rFonts w:ascii="Arial" w:hAnsi="Arial" w:cs="Arial"/>
        </w:rPr>
        <w:t>Оплата за поставленный Товар, произведенный за пределами территории Российской Федерации, производится на следующих условиях:</w:t>
      </w:r>
      <w:r w:rsidRPr="00734E47">
        <w:rPr>
          <w:rFonts w:ascii="Arial" w:eastAsia="Calibri" w:hAnsi="Arial" w:cs="Arial"/>
          <w:b/>
          <w:bCs/>
          <w:color w:val="1F497D"/>
        </w:rPr>
        <w:t xml:space="preserve"> </w:t>
      </w:r>
    </w:p>
    <w:p w14:paraId="76EB5F1B" w14:textId="77777777" w:rsidR="00AF4DB0" w:rsidRPr="00734E47" w:rsidRDefault="00AF4DB0" w:rsidP="00AF4DB0">
      <w:pPr>
        <w:suppressAutoHyphens/>
        <w:ind w:firstLine="709"/>
        <w:jc w:val="both"/>
        <w:rPr>
          <w:rFonts w:ascii="Arial" w:eastAsia="Calibri" w:hAnsi="Arial" w:cs="Arial"/>
          <w:b/>
          <w:bCs/>
          <w:color w:val="1F497D"/>
        </w:rPr>
      </w:pPr>
      <w:r w:rsidRPr="00734E47">
        <w:rPr>
          <w:rFonts w:ascii="Arial" w:eastAsia="Calibri" w:hAnsi="Arial" w:cs="Arial"/>
          <w:b/>
          <w:bCs/>
          <w:color w:val="1F497D"/>
        </w:rPr>
        <w:t xml:space="preserve">-при наличии установленного срока годности алкогольной продукции свыше 30 дней, </w:t>
      </w:r>
      <w:r w:rsidRPr="00734E47">
        <w:rPr>
          <w:rFonts w:ascii="Arial" w:hAnsi="Arial" w:cs="Arial"/>
        </w:rPr>
        <w:t xml:space="preserve"> оплата осуществляется в течение 40 (сорока) календарных дней со дня фактического получения Товара Покупателем</w:t>
      </w:r>
      <w:r w:rsidRPr="00734E47">
        <w:rPr>
          <w:rFonts w:ascii="Arial" w:eastAsia="Calibri" w:hAnsi="Arial" w:cs="Arial"/>
          <w:b/>
          <w:bCs/>
          <w:color w:val="1F497D"/>
        </w:rPr>
        <w:t xml:space="preserve">, </w:t>
      </w:r>
    </w:p>
    <w:p w14:paraId="76EB5F1C" w14:textId="77777777" w:rsidR="00AF4DB0" w:rsidRPr="00AF4DB0" w:rsidRDefault="00AF4DB0" w:rsidP="00AF4DB0">
      <w:pPr>
        <w:suppressAutoHyphens/>
        <w:ind w:firstLine="709"/>
        <w:jc w:val="both"/>
        <w:rPr>
          <w:rFonts w:ascii="Arial" w:hAnsi="Arial" w:cs="Arial"/>
        </w:rPr>
      </w:pPr>
      <w:r w:rsidRPr="00734E47">
        <w:rPr>
          <w:rFonts w:ascii="Arial" w:eastAsia="Calibri" w:hAnsi="Arial" w:cs="Arial"/>
          <w:b/>
          <w:bCs/>
          <w:color w:val="1F497D"/>
        </w:rPr>
        <w:t xml:space="preserve">-при отсутствии установленного срока годности алкогольной продукции,  </w:t>
      </w:r>
      <w:r w:rsidRPr="00734E47">
        <w:rPr>
          <w:rFonts w:ascii="Arial" w:hAnsi="Arial" w:cs="Arial"/>
        </w:rPr>
        <w:t>оплата осуществляется по соглашению сторон в течение _________________ (___________________) календарных дней со дня фактического получения Товара Покупателем</w:t>
      </w:r>
      <w:r w:rsidRPr="00AF4DB0">
        <w:rPr>
          <w:rFonts w:ascii="Arial" w:hAnsi="Arial" w:cs="Arial"/>
        </w:rPr>
        <w:t xml:space="preserve"> </w:t>
      </w:r>
    </w:p>
    <w:p w14:paraId="76EB5F1D" w14:textId="77777777" w:rsidR="008E2ED8" w:rsidRPr="008E2ED8" w:rsidRDefault="008E2ED8" w:rsidP="008E2ED8">
      <w:pPr>
        <w:ind w:firstLine="567"/>
        <w:jc w:val="both"/>
        <w:rPr>
          <w:rFonts w:ascii="Arial" w:hAnsi="Arial" w:cs="Arial"/>
        </w:rPr>
      </w:pPr>
      <w:r w:rsidRPr="008E2ED8">
        <w:rPr>
          <w:rFonts w:ascii="Arial" w:hAnsi="Arial" w:cs="Arial"/>
        </w:rPr>
        <w:t xml:space="preserve">Статья 317.1 Гражданского Кодекса РФ к обязательствам сторон по настоящему Договору не применяется. </w:t>
      </w:r>
    </w:p>
    <w:p w14:paraId="76EB5F1E" w14:textId="77777777" w:rsidR="007C6EAD" w:rsidRPr="00AF4DB0" w:rsidRDefault="001E20DB" w:rsidP="00350FDE">
      <w:pPr>
        <w:ind w:firstLine="567"/>
        <w:jc w:val="both"/>
        <w:rPr>
          <w:rFonts w:ascii="Arial" w:hAnsi="Arial" w:cs="Arial"/>
        </w:rPr>
      </w:pPr>
      <w:r w:rsidRPr="00AF4DB0">
        <w:rPr>
          <w:rFonts w:ascii="Arial" w:hAnsi="Arial" w:cs="Arial"/>
        </w:rPr>
        <w:t xml:space="preserve"> </w:t>
      </w:r>
      <w:r w:rsidR="004A458A" w:rsidRPr="00AF4DB0">
        <w:rPr>
          <w:rFonts w:ascii="Arial" w:hAnsi="Arial" w:cs="Arial"/>
        </w:rPr>
        <w:t>6</w:t>
      </w:r>
      <w:r w:rsidR="00905177" w:rsidRPr="00AF4DB0">
        <w:rPr>
          <w:rFonts w:ascii="Arial" w:hAnsi="Arial" w:cs="Arial"/>
        </w:rPr>
        <w:t>.</w:t>
      </w:r>
      <w:r w:rsidR="000F4EE5" w:rsidRPr="00AF4DB0">
        <w:rPr>
          <w:rFonts w:ascii="Arial" w:hAnsi="Arial" w:cs="Arial"/>
        </w:rPr>
        <w:t>7</w:t>
      </w:r>
      <w:r w:rsidR="004A458A" w:rsidRPr="00AF4DB0">
        <w:rPr>
          <w:rFonts w:ascii="Arial" w:hAnsi="Arial" w:cs="Arial"/>
        </w:rPr>
        <w:t>.</w:t>
      </w:r>
      <w:r w:rsidR="007C6EAD" w:rsidRPr="00AF4DB0">
        <w:rPr>
          <w:rFonts w:ascii="Arial" w:hAnsi="Arial" w:cs="Arial"/>
        </w:rPr>
        <w:t xml:space="preserve">Сроки оплаты за Товары, установленные п. 6.6 исчисляются со дня фактического получения Товаров Покупателем. Не позднее </w:t>
      </w:r>
      <w:r w:rsidR="00154CDD" w:rsidRPr="00AF4DB0">
        <w:rPr>
          <w:rFonts w:ascii="Arial" w:hAnsi="Arial" w:cs="Arial"/>
        </w:rPr>
        <w:t>3 (</w:t>
      </w:r>
      <w:r w:rsidR="007C6EAD" w:rsidRPr="00AF4DB0">
        <w:rPr>
          <w:rFonts w:ascii="Arial" w:hAnsi="Arial" w:cs="Arial"/>
        </w:rPr>
        <w:t>трех</w:t>
      </w:r>
      <w:r w:rsidR="00154CDD" w:rsidRPr="00AF4DB0">
        <w:rPr>
          <w:rFonts w:ascii="Arial" w:hAnsi="Arial" w:cs="Arial"/>
        </w:rPr>
        <w:t>)</w:t>
      </w:r>
      <w:r w:rsidR="007C6EAD" w:rsidRPr="00AF4DB0">
        <w:rPr>
          <w:rFonts w:ascii="Arial" w:hAnsi="Arial" w:cs="Arial"/>
        </w:rPr>
        <w:t xml:space="preserve"> рабочих дней со дня фактического получения Товаров</w:t>
      </w:r>
      <w:r w:rsidR="00B12828" w:rsidRPr="00AF4DB0">
        <w:rPr>
          <w:rFonts w:ascii="Arial" w:hAnsi="Arial" w:cs="Arial"/>
        </w:rPr>
        <w:t>,</w:t>
      </w:r>
      <w:r w:rsidR="007C6EAD" w:rsidRPr="00AF4DB0">
        <w:rPr>
          <w:rFonts w:ascii="Arial" w:hAnsi="Arial" w:cs="Arial"/>
        </w:rPr>
        <w:t xml:space="preserve"> Поставщик обязан передать документы, относящиеся к поставкам таких товаров в соответствии с федеральными законами, иными нормативными правовыми актами Российской Федерации и договором поставки продовольственных товаров, а Покупатель обязан их принять</w:t>
      </w:r>
    </w:p>
    <w:p w14:paraId="76EB5F1F" w14:textId="77777777" w:rsidR="001E20DB" w:rsidRPr="001B251D" w:rsidRDefault="001E20DB" w:rsidP="003B5E5C">
      <w:pPr>
        <w:ind w:firstLine="540"/>
        <w:jc w:val="both"/>
        <w:rPr>
          <w:rFonts w:ascii="Arial" w:hAnsi="Arial" w:cs="Arial"/>
        </w:rPr>
      </w:pPr>
      <w:r w:rsidRPr="001B251D">
        <w:rPr>
          <w:rFonts w:ascii="Arial" w:hAnsi="Arial" w:cs="Arial"/>
        </w:rPr>
        <w:t xml:space="preserve">При платежах Покупателя через банк посредством платежного поручения, Стороны договорились, что датой исполнения Покупателем своих обязательств по оплате Товара считается дата  списания денежных средств с расчетного счета банка Покупателя. </w:t>
      </w:r>
    </w:p>
    <w:p w14:paraId="76EB5F20" w14:textId="77777777" w:rsidR="007A634B" w:rsidRDefault="004A458A" w:rsidP="003B5E5C">
      <w:pPr>
        <w:ind w:firstLine="567"/>
        <w:jc w:val="both"/>
        <w:rPr>
          <w:rFonts w:ascii="Arial" w:hAnsi="Arial" w:cs="Arial"/>
        </w:rPr>
      </w:pPr>
      <w:r>
        <w:rPr>
          <w:rFonts w:ascii="Arial" w:hAnsi="Arial" w:cs="Arial"/>
        </w:rPr>
        <w:t>6</w:t>
      </w:r>
      <w:r w:rsidR="001E20DB" w:rsidRPr="001B251D">
        <w:rPr>
          <w:rFonts w:ascii="Arial" w:hAnsi="Arial" w:cs="Arial"/>
        </w:rPr>
        <w:t>.</w:t>
      </w:r>
      <w:r w:rsidR="000F4EE5">
        <w:rPr>
          <w:rFonts w:ascii="Arial" w:hAnsi="Arial" w:cs="Arial"/>
        </w:rPr>
        <w:t>8</w:t>
      </w:r>
      <w:r w:rsidR="001E20DB" w:rsidRPr="001B251D">
        <w:rPr>
          <w:rFonts w:ascii="Arial" w:hAnsi="Arial" w:cs="Arial"/>
        </w:rPr>
        <w:t xml:space="preserve">. Покупатель вправе на основании </w:t>
      </w:r>
      <w:r w:rsidR="008665C5" w:rsidRPr="005B2BD5">
        <w:rPr>
          <w:rFonts w:ascii="Arial" w:hAnsi="Arial" w:cs="Arial"/>
        </w:rPr>
        <w:t xml:space="preserve">направленного в адрес Поставщика </w:t>
      </w:r>
      <w:r w:rsidR="001E20DB" w:rsidRPr="005B2BD5">
        <w:rPr>
          <w:rFonts w:ascii="Arial" w:hAnsi="Arial" w:cs="Arial"/>
        </w:rPr>
        <w:t xml:space="preserve">одностороннего уведомления </w:t>
      </w:r>
      <w:r w:rsidR="008665C5" w:rsidRPr="005B2BD5">
        <w:rPr>
          <w:rFonts w:ascii="Arial" w:hAnsi="Arial" w:cs="Arial"/>
        </w:rPr>
        <w:t>о зачете, составленного по форме, указанной в Приложении №6</w:t>
      </w:r>
      <w:r w:rsidR="008665C5" w:rsidRPr="00AD03B0">
        <w:rPr>
          <w:rFonts w:ascii="Arial" w:hAnsi="Arial" w:cs="Arial"/>
        </w:rPr>
        <w:t xml:space="preserve"> к настоящему договору </w:t>
      </w:r>
      <w:r w:rsidR="001E20DB" w:rsidRPr="00AD03B0">
        <w:rPr>
          <w:rFonts w:ascii="Arial" w:hAnsi="Arial" w:cs="Arial"/>
        </w:rPr>
        <w:t>(направляется способами, указанными в п. 2.1. настоящего Договора) уменьшить сумму платежей за поставленные Товары путем зачета встречных требований на сумму стоимости возвращенных</w:t>
      </w:r>
      <w:r w:rsidR="001E20DB" w:rsidRPr="001B251D">
        <w:rPr>
          <w:rFonts w:ascii="Arial" w:hAnsi="Arial" w:cs="Arial"/>
        </w:rPr>
        <w:t xml:space="preserve"> (подлежащих возврату) Поставщику Товаров, а также на иные суммы денежных средств, причитающихся Покупателю от Поставщика по настоящему Договору</w:t>
      </w:r>
      <w:r w:rsidR="008665C5" w:rsidRPr="001B251D">
        <w:rPr>
          <w:rFonts w:ascii="Arial" w:hAnsi="Arial" w:cs="Arial"/>
        </w:rPr>
        <w:t>, иным договорам и соглашениям, заключенным между сторонами настоящего Договора.</w:t>
      </w:r>
      <w:r w:rsidR="001E20DB" w:rsidRPr="001B251D">
        <w:rPr>
          <w:rFonts w:ascii="Arial" w:hAnsi="Arial" w:cs="Arial"/>
        </w:rPr>
        <w:t xml:space="preserve"> </w:t>
      </w:r>
    </w:p>
    <w:p w14:paraId="76EB5F21" w14:textId="77777777" w:rsidR="001E20DB" w:rsidRDefault="00AD6F72" w:rsidP="003B5E5C">
      <w:pPr>
        <w:ind w:firstLine="567"/>
        <w:jc w:val="both"/>
        <w:rPr>
          <w:rFonts w:ascii="Arial" w:hAnsi="Arial" w:cs="Arial"/>
        </w:rPr>
      </w:pPr>
      <w:r w:rsidRPr="001B251D">
        <w:rPr>
          <w:rFonts w:ascii="Arial" w:hAnsi="Arial" w:cs="Arial"/>
        </w:rPr>
        <w:lastRenderedPageBreak/>
        <w:t>Учёт НДС при проведении зачёта производится согласно действующему налоговому законодательству.</w:t>
      </w:r>
    </w:p>
    <w:p w14:paraId="76EB5F22" w14:textId="77777777" w:rsidR="00613839" w:rsidRPr="001B251D" w:rsidRDefault="00613839" w:rsidP="003B5E5C">
      <w:pPr>
        <w:ind w:firstLine="567"/>
        <w:jc w:val="both"/>
        <w:rPr>
          <w:rFonts w:ascii="Arial" w:hAnsi="Arial" w:cs="Arial"/>
        </w:rPr>
      </w:pPr>
    </w:p>
    <w:p w14:paraId="76EB5F23" w14:textId="77777777" w:rsidR="001E20DB" w:rsidRDefault="004A458A" w:rsidP="003B5E5C">
      <w:pPr>
        <w:jc w:val="center"/>
        <w:rPr>
          <w:rFonts w:ascii="Arial" w:hAnsi="Arial" w:cs="Arial"/>
          <w:b/>
        </w:rPr>
      </w:pPr>
      <w:r>
        <w:rPr>
          <w:rFonts w:ascii="Arial" w:hAnsi="Arial" w:cs="Arial"/>
          <w:b/>
        </w:rPr>
        <w:t>7</w:t>
      </w:r>
      <w:r w:rsidR="00454F12">
        <w:rPr>
          <w:rFonts w:ascii="Arial" w:hAnsi="Arial" w:cs="Arial"/>
          <w:b/>
        </w:rPr>
        <w:t>. Предоставление документов</w:t>
      </w:r>
    </w:p>
    <w:p w14:paraId="76EB5F24" w14:textId="77777777" w:rsidR="001E20DB" w:rsidRPr="00215923" w:rsidRDefault="004A458A" w:rsidP="00EB5E93">
      <w:pPr>
        <w:ind w:firstLine="567"/>
        <w:jc w:val="both"/>
        <w:rPr>
          <w:rFonts w:ascii="Arial" w:hAnsi="Arial" w:cs="Arial"/>
        </w:rPr>
      </w:pPr>
      <w:r w:rsidRPr="00215923">
        <w:rPr>
          <w:rFonts w:ascii="Arial" w:hAnsi="Arial" w:cs="Arial"/>
        </w:rPr>
        <w:t>7</w:t>
      </w:r>
      <w:r w:rsidR="001E20DB" w:rsidRPr="00215923">
        <w:rPr>
          <w:rFonts w:ascii="Arial" w:hAnsi="Arial" w:cs="Arial"/>
        </w:rPr>
        <w:t>.1.</w:t>
      </w:r>
      <w:r w:rsidR="009E0396" w:rsidRPr="00215923">
        <w:rPr>
          <w:rFonts w:ascii="Arial" w:hAnsi="Arial" w:cs="Arial"/>
        </w:rPr>
        <w:t xml:space="preserve"> </w:t>
      </w:r>
      <w:r w:rsidR="00DB1CB1" w:rsidRPr="00215923">
        <w:rPr>
          <w:rFonts w:ascii="Arial" w:hAnsi="Arial" w:cs="Arial"/>
        </w:rPr>
        <w:t xml:space="preserve">В исключительных случаях и только с согласия Покупателя Товар может быть принят без счёта-фактуры. </w:t>
      </w:r>
      <w:r w:rsidR="009E0396" w:rsidRPr="00215923">
        <w:rPr>
          <w:rFonts w:ascii="Arial" w:hAnsi="Arial" w:cs="Arial"/>
        </w:rPr>
        <w:t>В случае приёмки товара без счёта-фактуры, либо со счётом-фактурой, который не соответствует действующему законодательству</w:t>
      </w:r>
      <w:r w:rsidR="00302967" w:rsidRPr="00215923">
        <w:rPr>
          <w:rFonts w:ascii="Arial" w:hAnsi="Arial" w:cs="Arial"/>
        </w:rPr>
        <w:t>,</w:t>
      </w:r>
      <w:r w:rsidR="001E20DB" w:rsidRPr="00215923">
        <w:rPr>
          <w:rFonts w:ascii="Arial" w:hAnsi="Arial" w:cs="Arial"/>
        </w:rPr>
        <w:t xml:space="preserve"> Поставщик</w:t>
      </w:r>
      <w:r w:rsidR="005E7D18" w:rsidRPr="00215923">
        <w:rPr>
          <w:rFonts w:ascii="Arial" w:hAnsi="Arial" w:cs="Arial"/>
        </w:rPr>
        <w:t>,</w:t>
      </w:r>
      <w:r w:rsidR="001E20DB" w:rsidRPr="00215923">
        <w:rPr>
          <w:rFonts w:ascii="Arial" w:hAnsi="Arial" w:cs="Arial"/>
        </w:rPr>
        <w:t xml:space="preserve"> </w:t>
      </w:r>
      <w:r w:rsidR="009E0396" w:rsidRPr="00215923">
        <w:rPr>
          <w:rFonts w:ascii="Arial" w:hAnsi="Arial" w:cs="Arial"/>
        </w:rPr>
        <w:t xml:space="preserve">в течение </w:t>
      </w:r>
      <w:r w:rsidR="0001571F" w:rsidRPr="00215923">
        <w:rPr>
          <w:rFonts w:ascii="Arial" w:hAnsi="Arial" w:cs="Arial"/>
        </w:rPr>
        <w:t>3 (трех) рабочих</w:t>
      </w:r>
      <w:r w:rsidR="009E0396" w:rsidRPr="00215923">
        <w:rPr>
          <w:rFonts w:ascii="Arial" w:hAnsi="Arial" w:cs="Arial"/>
        </w:rPr>
        <w:t xml:space="preserve"> дней с момента поставки Товара</w:t>
      </w:r>
      <w:r w:rsidR="005E7D18" w:rsidRPr="00215923">
        <w:rPr>
          <w:rFonts w:ascii="Arial" w:hAnsi="Arial" w:cs="Arial"/>
        </w:rPr>
        <w:t>,</w:t>
      </w:r>
      <w:r w:rsidR="009E0396" w:rsidRPr="00215923">
        <w:rPr>
          <w:rFonts w:ascii="Arial" w:hAnsi="Arial" w:cs="Arial"/>
        </w:rPr>
        <w:t xml:space="preserve"> обязан предоставить </w:t>
      </w:r>
      <w:r w:rsidR="001E20DB" w:rsidRPr="00215923">
        <w:rPr>
          <w:rFonts w:ascii="Arial" w:hAnsi="Arial" w:cs="Arial"/>
        </w:rPr>
        <w:t>Покупател</w:t>
      </w:r>
      <w:r w:rsidR="00AB1618" w:rsidRPr="00215923">
        <w:rPr>
          <w:rFonts w:ascii="Arial" w:hAnsi="Arial" w:cs="Arial"/>
        </w:rPr>
        <w:t>ю</w:t>
      </w:r>
      <w:r w:rsidR="001E20DB" w:rsidRPr="00215923">
        <w:rPr>
          <w:rFonts w:ascii="Arial" w:hAnsi="Arial" w:cs="Arial"/>
        </w:rPr>
        <w:t xml:space="preserve"> </w:t>
      </w:r>
      <w:r w:rsidR="00AB1618" w:rsidRPr="00215923">
        <w:rPr>
          <w:rFonts w:ascii="Arial" w:hAnsi="Arial" w:cs="Arial"/>
        </w:rPr>
        <w:t>способом</w:t>
      </w:r>
      <w:r w:rsidR="001E20DB" w:rsidRPr="00215923">
        <w:rPr>
          <w:rFonts w:ascii="Arial" w:hAnsi="Arial" w:cs="Arial"/>
        </w:rPr>
        <w:t>, указанн</w:t>
      </w:r>
      <w:r w:rsidR="00AB1618" w:rsidRPr="00215923">
        <w:rPr>
          <w:rFonts w:ascii="Arial" w:hAnsi="Arial" w:cs="Arial"/>
        </w:rPr>
        <w:t>ым</w:t>
      </w:r>
      <w:r w:rsidR="001E20DB" w:rsidRPr="00215923">
        <w:rPr>
          <w:rFonts w:ascii="Arial" w:hAnsi="Arial" w:cs="Arial"/>
        </w:rPr>
        <w:t xml:space="preserve"> в </w:t>
      </w:r>
      <w:r w:rsidR="00AB1618" w:rsidRPr="00215923">
        <w:rPr>
          <w:rFonts w:ascii="Arial" w:hAnsi="Arial" w:cs="Arial"/>
        </w:rPr>
        <w:t xml:space="preserve">подпункте «а» пункта </w:t>
      </w:r>
      <w:r w:rsidR="001E20DB" w:rsidRPr="00215923">
        <w:rPr>
          <w:rFonts w:ascii="Arial" w:hAnsi="Arial" w:cs="Arial"/>
        </w:rPr>
        <w:t xml:space="preserve"> 2.</w:t>
      </w:r>
      <w:r w:rsidR="00302967" w:rsidRPr="00215923">
        <w:rPr>
          <w:rFonts w:ascii="Arial" w:hAnsi="Arial" w:cs="Arial"/>
        </w:rPr>
        <w:t>2</w:t>
      </w:r>
      <w:r w:rsidR="001E20DB" w:rsidRPr="00215923">
        <w:rPr>
          <w:rFonts w:ascii="Arial" w:hAnsi="Arial" w:cs="Arial"/>
        </w:rPr>
        <w:t>. настоящего Договора, должным образом оформленный счет-фактуру (</w:t>
      </w:r>
      <w:r w:rsidR="00AB1618" w:rsidRPr="00215923">
        <w:rPr>
          <w:rFonts w:ascii="Arial" w:hAnsi="Arial" w:cs="Arial"/>
        </w:rPr>
        <w:t>по фо</w:t>
      </w:r>
      <w:r w:rsidR="00302967" w:rsidRPr="00215923">
        <w:rPr>
          <w:rFonts w:ascii="Arial" w:hAnsi="Arial" w:cs="Arial"/>
        </w:rPr>
        <w:t>р</w:t>
      </w:r>
      <w:r w:rsidR="00AB1618" w:rsidRPr="00215923">
        <w:rPr>
          <w:rFonts w:ascii="Arial" w:hAnsi="Arial" w:cs="Arial"/>
        </w:rPr>
        <w:t>ме</w:t>
      </w:r>
      <w:r w:rsidR="001E20DB" w:rsidRPr="00215923">
        <w:rPr>
          <w:rFonts w:ascii="Arial" w:hAnsi="Arial" w:cs="Arial"/>
        </w:rPr>
        <w:t xml:space="preserve"> Приложени</w:t>
      </w:r>
      <w:r w:rsidR="00302967" w:rsidRPr="00215923">
        <w:rPr>
          <w:rFonts w:ascii="Arial" w:hAnsi="Arial" w:cs="Arial"/>
        </w:rPr>
        <w:t>я</w:t>
      </w:r>
      <w:r w:rsidR="001E20DB" w:rsidRPr="00215923">
        <w:rPr>
          <w:rFonts w:ascii="Arial" w:hAnsi="Arial" w:cs="Arial"/>
        </w:rPr>
        <w:t xml:space="preserve"> № </w:t>
      </w:r>
      <w:r w:rsidR="00AF3D38" w:rsidRPr="00215923">
        <w:rPr>
          <w:rFonts w:ascii="Arial" w:hAnsi="Arial" w:cs="Arial"/>
        </w:rPr>
        <w:t>4</w:t>
      </w:r>
      <w:r w:rsidR="001E20DB" w:rsidRPr="00215923">
        <w:rPr>
          <w:rFonts w:ascii="Arial" w:hAnsi="Arial" w:cs="Arial"/>
        </w:rPr>
        <w:t xml:space="preserve"> к настоящему Договору)</w:t>
      </w:r>
      <w:r w:rsidR="009959EA" w:rsidRPr="00215923">
        <w:rPr>
          <w:rFonts w:ascii="Arial" w:hAnsi="Arial" w:cs="Arial"/>
        </w:rPr>
        <w:t>.</w:t>
      </w:r>
    </w:p>
    <w:p w14:paraId="76EB5F25" w14:textId="77777777" w:rsidR="001E20DB" w:rsidRPr="00215923" w:rsidRDefault="004A458A" w:rsidP="003B5E5C">
      <w:pPr>
        <w:pStyle w:val="ConsTitle"/>
        <w:widowControl/>
        <w:ind w:right="0" w:firstLine="540"/>
        <w:jc w:val="both"/>
        <w:rPr>
          <w:b w:val="0"/>
          <w:bCs w:val="0"/>
          <w:sz w:val="20"/>
          <w:szCs w:val="20"/>
        </w:rPr>
      </w:pPr>
      <w:r w:rsidRPr="00215923">
        <w:rPr>
          <w:b w:val="0"/>
          <w:bCs w:val="0"/>
          <w:sz w:val="20"/>
          <w:szCs w:val="20"/>
        </w:rPr>
        <w:t>7</w:t>
      </w:r>
      <w:r w:rsidR="001E20DB" w:rsidRPr="00215923">
        <w:rPr>
          <w:b w:val="0"/>
          <w:bCs w:val="0"/>
          <w:sz w:val="20"/>
          <w:szCs w:val="20"/>
        </w:rPr>
        <w:t>.2.Документы с отметкой о приемке остаются у Поставщика. В случае отсутствия такой отметки, претензии по факту передачи данных документов не принимаются.</w:t>
      </w:r>
    </w:p>
    <w:p w14:paraId="76EB5F26" w14:textId="77777777" w:rsidR="001E20DB" w:rsidRPr="00215923" w:rsidRDefault="004A458A" w:rsidP="003B5E5C">
      <w:pPr>
        <w:pStyle w:val="ConsTitle"/>
        <w:widowControl/>
        <w:ind w:right="0" w:firstLine="540"/>
        <w:jc w:val="both"/>
        <w:rPr>
          <w:b w:val="0"/>
          <w:sz w:val="20"/>
          <w:szCs w:val="20"/>
        </w:rPr>
      </w:pPr>
      <w:r w:rsidRPr="00215923">
        <w:rPr>
          <w:b w:val="0"/>
          <w:bCs w:val="0"/>
          <w:sz w:val="20"/>
          <w:szCs w:val="20"/>
        </w:rPr>
        <w:t>7</w:t>
      </w:r>
      <w:r w:rsidR="001E20DB" w:rsidRPr="00215923">
        <w:rPr>
          <w:b w:val="0"/>
          <w:bCs w:val="0"/>
          <w:sz w:val="20"/>
          <w:szCs w:val="20"/>
        </w:rPr>
        <w:t xml:space="preserve">.3. </w:t>
      </w:r>
      <w:r w:rsidR="00474531" w:rsidRPr="00215923">
        <w:rPr>
          <w:b w:val="0"/>
          <w:bCs w:val="0"/>
          <w:sz w:val="20"/>
          <w:szCs w:val="20"/>
        </w:rPr>
        <w:t>При приёмке товара с согласия Покупателя с условием последующего предоставления документов на Товар - с</w:t>
      </w:r>
      <w:r w:rsidR="001E20DB" w:rsidRPr="00215923">
        <w:rPr>
          <w:b w:val="0"/>
          <w:bCs w:val="0"/>
          <w:sz w:val="20"/>
          <w:szCs w:val="20"/>
        </w:rPr>
        <w:t>рок предоставления документов Покупател</w:t>
      </w:r>
      <w:r w:rsidR="005E7D18" w:rsidRPr="00215923">
        <w:rPr>
          <w:b w:val="0"/>
          <w:bCs w:val="0"/>
          <w:sz w:val="20"/>
          <w:szCs w:val="20"/>
        </w:rPr>
        <w:t>ю</w:t>
      </w:r>
      <w:r w:rsidR="001E20DB" w:rsidRPr="00215923">
        <w:rPr>
          <w:b w:val="0"/>
          <w:bCs w:val="0"/>
          <w:sz w:val="20"/>
          <w:szCs w:val="20"/>
        </w:rPr>
        <w:t xml:space="preserve"> - не более </w:t>
      </w:r>
      <w:r w:rsidR="00154CDD" w:rsidRPr="00215923">
        <w:rPr>
          <w:b w:val="0"/>
          <w:bCs w:val="0"/>
          <w:sz w:val="20"/>
          <w:szCs w:val="20"/>
        </w:rPr>
        <w:t>3 (</w:t>
      </w:r>
      <w:r w:rsidR="002F1970" w:rsidRPr="00215923">
        <w:rPr>
          <w:b w:val="0"/>
          <w:bCs w:val="0"/>
          <w:sz w:val="20"/>
          <w:szCs w:val="20"/>
        </w:rPr>
        <w:t>трех</w:t>
      </w:r>
      <w:r w:rsidR="00154CDD" w:rsidRPr="00215923">
        <w:rPr>
          <w:b w:val="0"/>
          <w:bCs w:val="0"/>
          <w:sz w:val="20"/>
          <w:szCs w:val="20"/>
        </w:rPr>
        <w:t>)</w:t>
      </w:r>
      <w:r w:rsidR="002F1970" w:rsidRPr="00215923">
        <w:rPr>
          <w:b w:val="0"/>
          <w:bCs w:val="0"/>
          <w:sz w:val="20"/>
          <w:szCs w:val="20"/>
        </w:rPr>
        <w:t xml:space="preserve"> </w:t>
      </w:r>
      <w:r w:rsidR="001E20DB" w:rsidRPr="00215923">
        <w:rPr>
          <w:b w:val="0"/>
          <w:bCs w:val="0"/>
          <w:sz w:val="20"/>
          <w:szCs w:val="20"/>
        </w:rPr>
        <w:t xml:space="preserve"> рабочих дней от даты поставки Товара, отмеченной</w:t>
      </w:r>
      <w:r w:rsidR="001E20DB" w:rsidRPr="00215923">
        <w:rPr>
          <w:b w:val="0"/>
          <w:sz w:val="20"/>
          <w:szCs w:val="20"/>
        </w:rPr>
        <w:t xml:space="preserve"> при приемке в товарной накладной.</w:t>
      </w:r>
    </w:p>
    <w:p w14:paraId="76EB5F27" w14:textId="77777777" w:rsidR="001E20DB" w:rsidRPr="00215923" w:rsidRDefault="004A458A" w:rsidP="003B5E5C">
      <w:pPr>
        <w:ind w:firstLine="539"/>
        <w:jc w:val="both"/>
        <w:rPr>
          <w:rFonts w:ascii="Arial" w:hAnsi="Arial" w:cs="Arial"/>
        </w:rPr>
      </w:pPr>
      <w:r w:rsidRPr="00215923">
        <w:rPr>
          <w:rFonts w:ascii="Arial" w:hAnsi="Arial" w:cs="Arial"/>
        </w:rPr>
        <w:t>7</w:t>
      </w:r>
      <w:r w:rsidR="001E20DB" w:rsidRPr="00215923">
        <w:rPr>
          <w:rFonts w:ascii="Arial" w:hAnsi="Arial" w:cs="Arial"/>
        </w:rPr>
        <w:t xml:space="preserve">.4. Срок проверки правильности предоставленных Поставщиком документов – не более </w:t>
      </w:r>
      <w:r w:rsidR="00154CDD" w:rsidRPr="00215923">
        <w:rPr>
          <w:rFonts w:ascii="Arial" w:hAnsi="Arial" w:cs="Arial"/>
        </w:rPr>
        <w:t>2 (</w:t>
      </w:r>
      <w:r w:rsidR="002F1970" w:rsidRPr="00215923">
        <w:rPr>
          <w:rFonts w:ascii="Arial" w:hAnsi="Arial" w:cs="Arial"/>
        </w:rPr>
        <w:t>двух</w:t>
      </w:r>
      <w:r w:rsidR="00154CDD" w:rsidRPr="00215923">
        <w:rPr>
          <w:rFonts w:ascii="Arial" w:hAnsi="Arial" w:cs="Arial"/>
        </w:rPr>
        <w:t>)</w:t>
      </w:r>
      <w:r w:rsidR="002F1970" w:rsidRPr="00215923">
        <w:rPr>
          <w:rFonts w:ascii="Arial" w:hAnsi="Arial" w:cs="Arial"/>
        </w:rPr>
        <w:t xml:space="preserve"> </w:t>
      </w:r>
      <w:r w:rsidR="001E20DB" w:rsidRPr="00215923">
        <w:rPr>
          <w:rFonts w:ascii="Arial" w:hAnsi="Arial" w:cs="Arial"/>
        </w:rPr>
        <w:t>рабочих дней с момента передачи (с регистрацией в журнале приема-передачи)</w:t>
      </w:r>
    </w:p>
    <w:p w14:paraId="76EB5F28" w14:textId="77777777" w:rsidR="001E20DB" w:rsidRPr="00613839" w:rsidRDefault="004A458A" w:rsidP="00613839">
      <w:pPr>
        <w:pStyle w:val="ConsTitle"/>
        <w:widowControl/>
        <w:ind w:right="0" w:firstLine="540"/>
        <w:jc w:val="both"/>
        <w:rPr>
          <w:b w:val="0"/>
          <w:sz w:val="20"/>
          <w:szCs w:val="20"/>
        </w:rPr>
      </w:pPr>
      <w:r w:rsidRPr="00215923">
        <w:rPr>
          <w:b w:val="0"/>
          <w:sz w:val="20"/>
          <w:szCs w:val="20"/>
        </w:rPr>
        <w:t>7</w:t>
      </w:r>
      <w:r w:rsidR="001E20DB" w:rsidRPr="00215923">
        <w:rPr>
          <w:b w:val="0"/>
          <w:sz w:val="20"/>
          <w:szCs w:val="20"/>
        </w:rPr>
        <w:t>.</w:t>
      </w:r>
      <w:r w:rsidR="002F1970" w:rsidRPr="00215923">
        <w:rPr>
          <w:b w:val="0"/>
          <w:sz w:val="20"/>
          <w:szCs w:val="20"/>
        </w:rPr>
        <w:t>5</w:t>
      </w:r>
      <w:r w:rsidR="001E20DB" w:rsidRPr="00215923">
        <w:rPr>
          <w:b w:val="0"/>
          <w:sz w:val="20"/>
          <w:szCs w:val="20"/>
        </w:rPr>
        <w:t>. Не предоставление правильно оформленных документов Покупател</w:t>
      </w:r>
      <w:r w:rsidR="00655AE3" w:rsidRPr="00215923">
        <w:rPr>
          <w:b w:val="0"/>
          <w:sz w:val="20"/>
          <w:szCs w:val="20"/>
        </w:rPr>
        <w:t>ю в срок</w:t>
      </w:r>
      <w:r w:rsidR="001E20DB" w:rsidRPr="00215923">
        <w:rPr>
          <w:b w:val="0"/>
          <w:sz w:val="20"/>
          <w:szCs w:val="20"/>
        </w:rPr>
        <w:t xml:space="preserve"> более </w:t>
      </w:r>
      <w:r w:rsidR="00154CDD" w:rsidRPr="00215923">
        <w:rPr>
          <w:b w:val="0"/>
          <w:sz w:val="20"/>
          <w:szCs w:val="20"/>
        </w:rPr>
        <w:t>10 (</w:t>
      </w:r>
      <w:r w:rsidR="002F1970" w:rsidRPr="00215923">
        <w:rPr>
          <w:b w:val="0"/>
          <w:sz w:val="20"/>
          <w:szCs w:val="20"/>
        </w:rPr>
        <w:t>десяти</w:t>
      </w:r>
      <w:r w:rsidR="00154CDD" w:rsidRPr="00215923">
        <w:rPr>
          <w:b w:val="0"/>
          <w:sz w:val="20"/>
          <w:szCs w:val="20"/>
        </w:rPr>
        <w:t>)</w:t>
      </w:r>
      <w:r w:rsidR="002F1970" w:rsidRPr="00215923">
        <w:rPr>
          <w:b w:val="0"/>
          <w:sz w:val="20"/>
          <w:szCs w:val="20"/>
        </w:rPr>
        <w:t xml:space="preserve"> </w:t>
      </w:r>
      <w:r w:rsidR="001E20DB" w:rsidRPr="00215923">
        <w:rPr>
          <w:b w:val="0"/>
          <w:sz w:val="20"/>
          <w:szCs w:val="20"/>
        </w:rPr>
        <w:t xml:space="preserve">рабочих дней со дня </w:t>
      </w:r>
      <w:r w:rsidR="00310E99" w:rsidRPr="00215923">
        <w:rPr>
          <w:b w:val="0"/>
          <w:sz w:val="20"/>
          <w:szCs w:val="20"/>
        </w:rPr>
        <w:t xml:space="preserve">поставки </w:t>
      </w:r>
      <w:r w:rsidR="001E20DB" w:rsidRPr="00215923">
        <w:rPr>
          <w:b w:val="0"/>
          <w:sz w:val="20"/>
          <w:szCs w:val="20"/>
        </w:rPr>
        <w:t xml:space="preserve"> Товара, является основанием</w:t>
      </w:r>
      <w:r w:rsidR="00613839">
        <w:rPr>
          <w:b w:val="0"/>
          <w:sz w:val="20"/>
          <w:szCs w:val="20"/>
        </w:rPr>
        <w:t xml:space="preserve"> для </w:t>
      </w:r>
      <w:r w:rsidR="001E20DB" w:rsidRPr="00215923">
        <w:rPr>
          <w:b w:val="0"/>
          <w:sz w:val="20"/>
          <w:szCs w:val="20"/>
        </w:rPr>
        <w:t xml:space="preserve">одностороннего внесудебного отказа от исполнения настоящего Договора с письменным уведомлением Поставщика способом, указанным в п. 2.1. настоящего Договора. Договор считается прекращенным с момента получения Поставщиком такого уведомления. </w:t>
      </w:r>
    </w:p>
    <w:p w14:paraId="76EB5F29" w14:textId="77777777" w:rsidR="001E20DB" w:rsidRPr="00215923" w:rsidRDefault="002F1970" w:rsidP="003B5E5C">
      <w:pPr>
        <w:tabs>
          <w:tab w:val="left" w:pos="1080"/>
        </w:tabs>
        <w:ind w:firstLine="540"/>
        <w:jc w:val="both"/>
        <w:rPr>
          <w:rFonts w:ascii="Arial" w:hAnsi="Arial" w:cs="Arial"/>
          <w:bCs/>
        </w:rPr>
      </w:pPr>
      <w:r w:rsidRPr="00215923">
        <w:rPr>
          <w:rFonts w:ascii="Arial" w:hAnsi="Arial" w:cs="Arial"/>
        </w:rPr>
        <w:t>7.6.</w:t>
      </w:r>
      <w:r w:rsidR="00BF3D3C" w:rsidRPr="00215923">
        <w:rPr>
          <w:rFonts w:ascii="Arial" w:hAnsi="Arial" w:cs="Arial"/>
        </w:rPr>
        <w:t>Н</w:t>
      </w:r>
      <w:r w:rsidR="001E20DB" w:rsidRPr="00215923">
        <w:rPr>
          <w:rFonts w:ascii="Arial" w:hAnsi="Arial" w:cs="Arial"/>
        </w:rPr>
        <w:t xml:space="preserve">е </w:t>
      </w:r>
      <w:r w:rsidR="001E20DB" w:rsidRPr="00215923">
        <w:rPr>
          <w:rFonts w:ascii="Arial" w:hAnsi="Arial" w:cs="Arial"/>
          <w:bCs/>
        </w:rPr>
        <w:t>предоставлени</w:t>
      </w:r>
      <w:r w:rsidR="00253D86" w:rsidRPr="00215923">
        <w:rPr>
          <w:rFonts w:ascii="Arial" w:hAnsi="Arial" w:cs="Arial"/>
          <w:bCs/>
        </w:rPr>
        <w:t>е</w:t>
      </w:r>
      <w:r w:rsidR="001E20DB" w:rsidRPr="00215923">
        <w:rPr>
          <w:rFonts w:ascii="Arial" w:hAnsi="Arial" w:cs="Arial"/>
          <w:bCs/>
        </w:rPr>
        <w:t xml:space="preserve"> Поставщиком правильно оформленных документов</w:t>
      </w:r>
      <w:r w:rsidR="001E20DB" w:rsidRPr="00215923" w:rsidDel="000C0A2D">
        <w:rPr>
          <w:rFonts w:ascii="Arial" w:hAnsi="Arial" w:cs="Arial"/>
          <w:bCs/>
        </w:rPr>
        <w:t xml:space="preserve"> </w:t>
      </w:r>
      <w:r w:rsidR="001E20DB" w:rsidRPr="00215923">
        <w:rPr>
          <w:rFonts w:ascii="Arial" w:hAnsi="Arial" w:cs="Arial"/>
          <w:bCs/>
        </w:rPr>
        <w:t xml:space="preserve">в течение </w:t>
      </w:r>
      <w:r w:rsidR="00154CDD" w:rsidRPr="00215923">
        <w:rPr>
          <w:rFonts w:ascii="Arial" w:hAnsi="Arial" w:cs="Arial"/>
          <w:bCs/>
        </w:rPr>
        <w:t>10 (</w:t>
      </w:r>
      <w:r w:rsidR="00310E99" w:rsidRPr="00215923">
        <w:rPr>
          <w:rFonts w:ascii="Arial" w:hAnsi="Arial" w:cs="Arial"/>
          <w:bCs/>
        </w:rPr>
        <w:t>десяти</w:t>
      </w:r>
      <w:r w:rsidR="00154CDD" w:rsidRPr="00215923">
        <w:rPr>
          <w:rFonts w:ascii="Arial" w:hAnsi="Arial" w:cs="Arial"/>
          <w:bCs/>
        </w:rPr>
        <w:t>)</w:t>
      </w:r>
      <w:r w:rsidR="001E20DB" w:rsidRPr="00215923">
        <w:rPr>
          <w:rFonts w:ascii="Arial" w:hAnsi="Arial" w:cs="Arial"/>
          <w:bCs/>
        </w:rPr>
        <w:t xml:space="preserve"> </w:t>
      </w:r>
      <w:r w:rsidR="00310E99" w:rsidRPr="00215923">
        <w:rPr>
          <w:rFonts w:ascii="Arial" w:hAnsi="Arial" w:cs="Arial"/>
          <w:bCs/>
        </w:rPr>
        <w:t xml:space="preserve">рабочих </w:t>
      </w:r>
      <w:r w:rsidR="001E20DB" w:rsidRPr="00215923">
        <w:rPr>
          <w:rFonts w:ascii="Arial" w:hAnsi="Arial" w:cs="Arial"/>
          <w:bCs/>
        </w:rPr>
        <w:t xml:space="preserve">дней с даты поставки, повлекшего за собой излишнюю уплату Покупателем налога на добавленную стоимость (невозможность принятия НДС к вычету Покупателем), Поставщик в течение </w:t>
      </w:r>
      <w:r w:rsidR="00154CDD" w:rsidRPr="00215923">
        <w:rPr>
          <w:rFonts w:ascii="Arial" w:hAnsi="Arial" w:cs="Arial"/>
          <w:bCs/>
        </w:rPr>
        <w:t>5 (</w:t>
      </w:r>
      <w:r w:rsidR="001E20DB" w:rsidRPr="00215923">
        <w:rPr>
          <w:rFonts w:ascii="Arial" w:hAnsi="Arial" w:cs="Arial"/>
          <w:bCs/>
        </w:rPr>
        <w:t>пяти</w:t>
      </w:r>
      <w:r w:rsidR="00154CDD" w:rsidRPr="00215923">
        <w:rPr>
          <w:rFonts w:ascii="Arial" w:hAnsi="Arial" w:cs="Arial"/>
          <w:bCs/>
        </w:rPr>
        <w:t>)</w:t>
      </w:r>
      <w:r w:rsidR="001E20DB" w:rsidRPr="00215923">
        <w:rPr>
          <w:rFonts w:ascii="Arial" w:hAnsi="Arial" w:cs="Arial"/>
          <w:bCs/>
        </w:rPr>
        <w:t xml:space="preserve"> дней с даты получения уведомления от Покупателя (направляется способом, указанным в п. 2.1. настоящего Договора), обязан оплатить Покупателю штраф в размере суммы, которую Покупатель  не имел возможности возместить по налогу на добавленную стоимость по</w:t>
      </w:r>
      <w:r w:rsidR="001E20DB" w:rsidRPr="00215923">
        <w:rPr>
          <w:rFonts w:ascii="Arial" w:hAnsi="Arial" w:cs="Arial"/>
        </w:rPr>
        <w:t xml:space="preserve"> не предоставленным счетам-фактурам</w:t>
      </w:r>
      <w:r w:rsidR="00821711">
        <w:rPr>
          <w:rFonts w:ascii="Arial" w:hAnsi="Arial" w:cs="Arial"/>
        </w:rPr>
        <w:t>/УПД</w:t>
      </w:r>
      <w:r w:rsidR="001E20DB" w:rsidRPr="00215923">
        <w:rPr>
          <w:rFonts w:ascii="Arial" w:hAnsi="Arial" w:cs="Arial"/>
        </w:rPr>
        <w:t xml:space="preserve"> и прочим требующимся документам. Указанная сумма штрафа также может быть принята Покупателем к одностороннему зачету с</w:t>
      </w:r>
      <w:r w:rsidR="004A458A" w:rsidRPr="00215923">
        <w:rPr>
          <w:rFonts w:ascii="Arial" w:hAnsi="Arial" w:cs="Arial"/>
        </w:rPr>
        <w:t>огласно п. 6</w:t>
      </w:r>
      <w:r w:rsidR="001E20DB" w:rsidRPr="00215923">
        <w:rPr>
          <w:rFonts w:ascii="Arial" w:hAnsi="Arial" w:cs="Arial"/>
        </w:rPr>
        <w:t>.7. настоящего Договора</w:t>
      </w:r>
      <w:r w:rsidR="00D537CE" w:rsidRPr="00215923">
        <w:rPr>
          <w:rFonts w:ascii="Arial" w:hAnsi="Arial" w:cs="Arial"/>
        </w:rPr>
        <w:t>.</w:t>
      </w:r>
    </w:p>
    <w:p w14:paraId="76EB5F2A" w14:textId="1B984C04" w:rsidR="001E20DB" w:rsidRPr="001B251D" w:rsidRDefault="004A458A" w:rsidP="003B5E5C">
      <w:pPr>
        <w:pStyle w:val="ConsTitle"/>
        <w:widowControl/>
        <w:ind w:right="0" w:firstLine="540"/>
        <w:jc w:val="both"/>
        <w:rPr>
          <w:b w:val="0"/>
          <w:bCs w:val="0"/>
          <w:sz w:val="20"/>
          <w:szCs w:val="20"/>
        </w:rPr>
      </w:pPr>
      <w:r>
        <w:rPr>
          <w:b w:val="0"/>
          <w:sz w:val="20"/>
          <w:szCs w:val="20"/>
        </w:rPr>
        <w:t>7</w:t>
      </w:r>
      <w:r w:rsidR="001E20DB" w:rsidRPr="001B251D">
        <w:rPr>
          <w:b w:val="0"/>
          <w:sz w:val="20"/>
          <w:szCs w:val="20"/>
        </w:rPr>
        <w:t>.</w:t>
      </w:r>
      <w:r w:rsidR="00BF3D3C">
        <w:rPr>
          <w:b w:val="0"/>
          <w:sz w:val="20"/>
          <w:szCs w:val="20"/>
        </w:rPr>
        <w:t>7</w:t>
      </w:r>
      <w:r w:rsidR="001E20DB" w:rsidRPr="001B251D">
        <w:rPr>
          <w:b w:val="0"/>
          <w:sz w:val="20"/>
          <w:szCs w:val="20"/>
        </w:rPr>
        <w:t xml:space="preserve">. По требованию Покупателя, направляемому способом, указанным в п. 2.1. настоящего Договора, Поставщик </w:t>
      </w:r>
      <w:r w:rsidR="0096547C" w:rsidRPr="0096547C">
        <w:rPr>
          <w:b w:val="0"/>
          <w:bCs w:val="0"/>
          <w:sz w:val="20"/>
          <w:szCs w:val="20"/>
        </w:rPr>
        <w:t xml:space="preserve">обязан предоставить общий акт сверки по  Договору. </w:t>
      </w:r>
      <w:r w:rsidR="001E20DB" w:rsidRPr="001B251D">
        <w:rPr>
          <w:b w:val="0"/>
          <w:sz w:val="20"/>
          <w:szCs w:val="20"/>
        </w:rPr>
        <w:t>Если требование о проведении сверки расчетов, направленное Поставщику Покупателем, содержало размер взаимных обязательств Сторон по данным Покупателя, то не предоставление акта сверки в течение 7 рабочих дней с момента направления требования является актом признания Поставщиком размера указанных в таком требовании обязательств и дальнейшему оспариванию (в том числе при применении Покупателе</w:t>
      </w:r>
      <w:r>
        <w:rPr>
          <w:b w:val="0"/>
          <w:sz w:val="20"/>
          <w:szCs w:val="20"/>
        </w:rPr>
        <w:t>м процедуры зачета согласно п. 6</w:t>
      </w:r>
      <w:r w:rsidR="001E20DB" w:rsidRPr="001B251D">
        <w:rPr>
          <w:b w:val="0"/>
          <w:sz w:val="20"/>
          <w:szCs w:val="20"/>
        </w:rPr>
        <w:t xml:space="preserve">.7. настоящего Договора) не подлежит. </w:t>
      </w:r>
    </w:p>
    <w:p w14:paraId="76EB5F2B" w14:textId="77777777" w:rsidR="001E20DB" w:rsidRDefault="008C38ED" w:rsidP="003B5E5C">
      <w:pPr>
        <w:ind w:firstLine="567"/>
        <w:jc w:val="both"/>
        <w:rPr>
          <w:rFonts w:ascii="Arial" w:hAnsi="Arial" w:cs="Arial"/>
        </w:rPr>
      </w:pPr>
      <w:r>
        <w:rPr>
          <w:rFonts w:ascii="Arial" w:hAnsi="Arial" w:cs="Arial"/>
        </w:rPr>
        <w:t>7</w:t>
      </w:r>
      <w:r w:rsidR="001E20DB" w:rsidRPr="001B251D">
        <w:rPr>
          <w:rFonts w:ascii="Arial" w:hAnsi="Arial" w:cs="Arial"/>
        </w:rPr>
        <w:t>.</w:t>
      </w:r>
      <w:r w:rsidR="00BF3D3C">
        <w:rPr>
          <w:rFonts w:ascii="Arial" w:hAnsi="Arial" w:cs="Arial"/>
        </w:rPr>
        <w:t>8</w:t>
      </w:r>
      <w:r w:rsidR="001E20DB" w:rsidRPr="001B251D">
        <w:rPr>
          <w:rFonts w:ascii="Arial" w:hAnsi="Arial" w:cs="Arial"/>
        </w:rPr>
        <w:t xml:space="preserve">. В случае освобождения Поставщика от исполнения обязанности плательщика НДС в порядке, предусмотренном действующим Законодательством, Покупатель вправе отказаться от исполнения настоящего Договора в одностороннем порядке, уведомив Поставщика за пять дней до даты прекращения настоящего Договора (способом, указанным в п. 2.1. настоящего Договора). Покупатель имеет право не принимать и не оплачивать Товар, поставленный без НДС. </w:t>
      </w:r>
    </w:p>
    <w:p w14:paraId="76EB5F2C" w14:textId="77777777" w:rsidR="00A21366" w:rsidRPr="005B2BD5" w:rsidRDefault="008C38ED" w:rsidP="003B5E5C">
      <w:pPr>
        <w:jc w:val="both"/>
        <w:rPr>
          <w:rFonts w:ascii="Arial" w:hAnsi="Arial" w:cs="Arial"/>
        </w:rPr>
      </w:pPr>
      <w:r>
        <w:rPr>
          <w:rFonts w:ascii="Arial" w:hAnsi="Arial" w:cs="Arial"/>
          <w:sz w:val="18"/>
          <w:szCs w:val="18"/>
        </w:rPr>
        <w:t xml:space="preserve">   </w:t>
      </w:r>
      <w:r w:rsidR="000C3ECD">
        <w:rPr>
          <w:rFonts w:ascii="Arial" w:hAnsi="Arial" w:cs="Arial"/>
        </w:rPr>
        <w:t xml:space="preserve">       </w:t>
      </w:r>
      <w:r w:rsidRPr="005B2BD5">
        <w:rPr>
          <w:rFonts w:ascii="Arial" w:hAnsi="Arial" w:cs="Arial"/>
        </w:rPr>
        <w:t>7</w:t>
      </w:r>
      <w:r w:rsidR="00A21366" w:rsidRPr="005B2BD5">
        <w:rPr>
          <w:rFonts w:ascii="Arial" w:hAnsi="Arial" w:cs="Arial"/>
        </w:rPr>
        <w:t>.9. Стороны производят финансовую сверку взаимных расчетов, на основании актов сверки</w:t>
      </w:r>
      <w:r w:rsidRPr="005B2BD5">
        <w:rPr>
          <w:rFonts w:ascii="Arial" w:hAnsi="Arial" w:cs="Arial"/>
        </w:rPr>
        <w:t xml:space="preserve">. </w:t>
      </w:r>
    </w:p>
    <w:p w14:paraId="76EB5F2D" w14:textId="77777777" w:rsidR="00A21366" w:rsidRPr="005B2BD5" w:rsidRDefault="00A21366" w:rsidP="003B5E5C">
      <w:pPr>
        <w:jc w:val="both"/>
        <w:rPr>
          <w:rFonts w:ascii="Arial" w:hAnsi="Arial" w:cs="Arial"/>
        </w:rPr>
      </w:pPr>
      <w:r w:rsidRPr="005B2BD5">
        <w:rPr>
          <w:rFonts w:ascii="Arial" w:hAnsi="Arial" w:cs="Arial"/>
        </w:rPr>
        <w:t>Покупатель способом, указанным в п. 2.1. Договора направляет  в адрес Поставщика запрос на проведение сверки с приложением 2-х экземпляров акта сверки, сформированного по данным бухгалтерского учёта Покупателя.</w:t>
      </w:r>
    </w:p>
    <w:p w14:paraId="76EB5F2E" w14:textId="77777777" w:rsidR="00A21366" w:rsidRPr="005B2BD5" w:rsidRDefault="00A21366" w:rsidP="000C3ECD">
      <w:pPr>
        <w:numPr>
          <w:ilvl w:val="2"/>
          <w:numId w:val="13"/>
        </w:numPr>
        <w:ind w:left="0" w:firstLine="426"/>
        <w:jc w:val="both"/>
        <w:rPr>
          <w:rFonts w:ascii="Arial" w:hAnsi="Arial" w:cs="Arial"/>
        </w:rPr>
      </w:pPr>
      <w:r w:rsidRPr="005B2BD5">
        <w:rPr>
          <w:rFonts w:ascii="Arial" w:hAnsi="Arial" w:cs="Arial"/>
        </w:rPr>
        <w:t xml:space="preserve">В течение 7 </w:t>
      </w:r>
      <w:r w:rsidR="00154CDD">
        <w:rPr>
          <w:rFonts w:ascii="Arial" w:hAnsi="Arial" w:cs="Arial"/>
        </w:rPr>
        <w:t xml:space="preserve">(семи) </w:t>
      </w:r>
      <w:r w:rsidRPr="005B2BD5">
        <w:rPr>
          <w:rFonts w:ascii="Arial" w:hAnsi="Arial" w:cs="Arial"/>
        </w:rPr>
        <w:t>рабочих дней с момента получения документов,   Поставщик обязан направить способом, указанным в п. 2.1. Договора, если иной способ не указан в запросе:</w:t>
      </w:r>
    </w:p>
    <w:p w14:paraId="76EB5F2F" w14:textId="77777777" w:rsidR="00A21366" w:rsidRPr="005B2BD5" w:rsidRDefault="008C38ED" w:rsidP="003B5E5C">
      <w:pPr>
        <w:jc w:val="both"/>
        <w:rPr>
          <w:rFonts w:ascii="Arial" w:hAnsi="Arial" w:cs="Arial"/>
        </w:rPr>
      </w:pPr>
      <w:r w:rsidRPr="005B2BD5">
        <w:rPr>
          <w:rFonts w:ascii="Arial" w:hAnsi="Arial" w:cs="Arial"/>
        </w:rPr>
        <w:t>а)</w:t>
      </w:r>
      <w:r w:rsidR="00A21366" w:rsidRPr="005B2BD5">
        <w:rPr>
          <w:rFonts w:ascii="Arial" w:hAnsi="Arial" w:cs="Arial"/>
        </w:rPr>
        <w:t xml:space="preserve"> при отсутствии разногласий 2 экземпляра акта сверки, подписанного со стороны Поставщика,</w:t>
      </w:r>
    </w:p>
    <w:p w14:paraId="76EB5F30" w14:textId="77777777" w:rsidR="00A21366" w:rsidRPr="005B2BD5" w:rsidRDefault="008C38ED" w:rsidP="003B5E5C">
      <w:pPr>
        <w:jc w:val="both"/>
        <w:rPr>
          <w:rFonts w:ascii="Arial" w:hAnsi="Arial" w:cs="Arial"/>
        </w:rPr>
      </w:pPr>
      <w:r w:rsidRPr="005B2BD5">
        <w:rPr>
          <w:rFonts w:ascii="Arial" w:hAnsi="Arial" w:cs="Arial"/>
        </w:rPr>
        <w:t>б)</w:t>
      </w:r>
      <w:r w:rsidR="00A21366" w:rsidRPr="005B2BD5">
        <w:rPr>
          <w:rFonts w:ascii="Arial" w:hAnsi="Arial" w:cs="Arial"/>
        </w:rPr>
        <w:t xml:space="preserve"> при наличии разногласий, Поставщик предоставляет   список расхождений, с указанием документов (хозяйственных операций), по которым имеются разногласия, с обязательным приложением, заверенных с обеих сторон, копий первичных документов, подтверждающих проведение хозяйственных операций, по учёту которых имеются разногласия.</w:t>
      </w:r>
    </w:p>
    <w:p w14:paraId="76EB5F31" w14:textId="77777777" w:rsidR="00A21366" w:rsidRPr="005B2BD5" w:rsidRDefault="00A21366" w:rsidP="006E0E98">
      <w:pPr>
        <w:numPr>
          <w:ilvl w:val="2"/>
          <w:numId w:val="13"/>
        </w:numPr>
        <w:tabs>
          <w:tab w:val="num" w:pos="720"/>
        </w:tabs>
        <w:ind w:left="0" w:firstLine="360"/>
        <w:jc w:val="both"/>
        <w:rPr>
          <w:rFonts w:ascii="Arial" w:hAnsi="Arial" w:cs="Arial"/>
        </w:rPr>
      </w:pPr>
      <w:r w:rsidRPr="005B2BD5">
        <w:rPr>
          <w:rFonts w:ascii="Arial" w:hAnsi="Arial" w:cs="Arial"/>
        </w:rPr>
        <w:t xml:space="preserve">В случае получения </w:t>
      </w:r>
      <w:r w:rsidR="008C38ED" w:rsidRPr="005B2BD5">
        <w:rPr>
          <w:rFonts w:ascii="Arial" w:hAnsi="Arial" w:cs="Arial"/>
        </w:rPr>
        <w:t>документов</w:t>
      </w:r>
      <w:r w:rsidR="00D537CE">
        <w:rPr>
          <w:rFonts w:ascii="Arial" w:hAnsi="Arial" w:cs="Arial"/>
        </w:rPr>
        <w:t>,</w:t>
      </w:r>
      <w:r w:rsidRPr="005B2BD5">
        <w:rPr>
          <w:rFonts w:ascii="Arial" w:hAnsi="Arial" w:cs="Arial"/>
        </w:rPr>
        <w:t xml:space="preserve"> Покупатель в течение 5 </w:t>
      </w:r>
      <w:r w:rsidR="00154CDD">
        <w:rPr>
          <w:rFonts w:ascii="Arial" w:hAnsi="Arial" w:cs="Arial"/>
        </w:rPr>
        <w:t xml:space="preserve">(пяти) </w:t>
      </w:r>
      <w:r w:rsidRPr="005B2BD5">
        <w:rPr>
          <w:rFonts w:ascii="Arial" w:hAnsi="Arial" w:cs="Arial"/>
        </w:rPr>
        <w:t>рабочих дней направляет в адрес Поставщика способом, указанным в п. 2.1. Договора, подписанный со стороны Покупателя акт сверки взаиморасчетов.</w:t>
      </w:r>
    </w:p>
    <w:p w14:paraId="76EB5F32" w14:textId="77777777" w:rsidR="00A21366" w:rsidRPr="005B2BD5" w:rsidRDefault="00A21366" w:rsidP="006E0E98">
      <w:pPr>
        <w:numPr>
          <w:ilvl w:val="2"/>
          <w:numId w:val="13"/>
        </w:numPr>
        <w:tabs>
          <w:tab w:val="num" w:pos="720"/>
        </w:tabs>
        <w:ind w:left="0" w:firstLine="360"/>
        <w:jc w:val="both"/>
        <w:rPr>
          <w:rFonts w:ascii="Arial" w:hAnsi="Arial" w:cs="Arial"/>
        </w:rPr>
      </w:pPr>
      <w:r w:rsidRPr="005B2BD5">
        <w:rPr>
          <w:rFonts w:ascii="Arial" w:hAnsi="Arial" w:cs="Arial"/>
        </w:rPr>
        <w:t xml:space="preserve">В случае получения документов, </w:t>
      </w:r>
      <w:r w:rsidR="009F3A78" w:rsidRPr="005B2BD5">
        <w:rPr>
          <w:rFonts w:ascii="Arial" w:hAnsi="Arial" w:cs="Arial"/>
        </w:rPr>
        <w:t>с наличием разногласий</w:t>
      </w:r>
      <w:r w:rsidRPr="005B2BD5">
        <w:rPr>
          <w:rFonts w:ascii="Arial" w:hAnsi="Arial" w:cs="Arial"/>
        </w:rPr>
        <w:t xml:space="preserve"> Покупатель в течение 7 </w:t>
      </w:r>
      <w:r w:rsidR="00154CDD">
        <w:rPr>
          <w:rFonts w:ascii="Arial" w:hAnsi="Arial" w:cs="Arial"/>
        </w:rPr>
        <w:t xml:space="preserve">(семи) </w:t>
      </w:r>
      <w:r w:rsidRPr="005B2BD5">
        <w:rPr>
          <w:rFonts w:ascii="Arial" w:hAnsi="Arial" w:cs="Arial"/>
        </w:rPr>
        <w:t>рабочих дней производит проверку и направляет в адрес Поставщика способом, указанным в п. 2.1.</w:t>
      </w:r>
      <w:r w:rsidRPr="008C38ED">
        <w:rPr>
          <w:rFonts w:ascii="Arial" w:hAnsi="Arial" w:cs="Arial"/>
          <w:color w:val="FF0000"/>
        </w:rPr>
        <w:t xml:space="preserve"> </w:t>
      </w:r>
      <w:r w:rsidRPr="005B2BD5">
        <w:rPr>
          <w:rFonts w:ascii="Arial" w:hAnsi="Arial" w:cs="Arial"/>
        </w:rPr>
        <w:lastRenderedPageBreak/>
        <w:t>Договора, 2 экземпляра акта сверки, составленного по данным бухгалтерского учёта Покупателя, с указанием документов (хозяйственных операций), по которым были разногласия</w:t>
      </w:r>
    </w:p>
    <w:p w14:paraId="76EB5F33" w14:textId="77777777" w:rsidR="00A21366" w:rsidRPr="005B2BD5" w:rsidRDefault="00A21366" w:rsidP="00154CDD">
      <w:pPr>
        <w:numPr>
          <w:ilvl w:val="2"/>
          <w:numId w:val="13"/>
        </w:numPr>
        <w:tabs>
          <w:tab w:val="num" w:pos="0"/>
        </w:tabs>
        <w:ind w:left="0" w:firstLine="426"/>
        <w:jc w:val="both"/>
        <w:rPr>
          <w:rFonts w:ascii="Arial" w:hAnsi="Arial" w:cs="Arial"/>
        </w:rPr>
      </w:pPr>
      <w:r w:rsidRPr="005B2BD5">
        <w:rPr>
          <w:rFonts w:ascii="Arial" w:hAnsi="Arial" w:cs="Arial"/>
        </w:rPr>
        <w:t xml:space="preserve">В течение 7 </w:t>
      </w:r>
      <w:r w:rsidR="00154CDD">
        <w:rPr>
          <w:rFonts w:ascii="Arial" w:hAnsi="Arial" w:cs="Arial"/>
        </w:rPr>
        <w:t xml:space="preserve">(семи) </w:t>
      </w:r>
      <w:r w:rsidRPr="005B2BD5">
        <w:rPr>
          <w:rFonts w:ascii="Arial" w:hAnsi="Arial" w:cs="Arial"/>
        </w:rPr>
        <w:t>рабочих дней с момента получения акта сверки,  Поставщик обязан направ</w:t>
      </w:r>
      <w:r w:rsidR="009F3A78" w:rsidRPr="005B2BD5">
        <w:rPr>
          <w:rFonts w:ascii="Arial" w:hAnsi="Arial" w:cs="Arial"/>
        </w:rPr>
        <w:t>ить способом, указанным в п. 2.1</w:t>
      </w:r>
      <w:r w:rsidRPr="005B2BD5">
        <w:rPr>
          <w:rFonts w:ascii="Arial" w:hAnsi="Arial" w:cs="Arial"/>
        </w:rPr>
        <w:t>. Договора, если иной способ не указан в запросе:</w:t>
      </w:r>
    </w:p>
    <w:p w14:paraId="76EB5F34" w14:textId="77777777" w:rsidR="00A21366" w:rsidRPr="005B2BD5" w:rsidRDefault="008C38ED" w:rsidP="003B5E5C">
      <w:pPr>
        <w:jc w:val="both"/>
        <w:rPr>
          <w:rFonts w:ascii="Arial" w:hAnsi="Arial" w:cs="Arial"/>
        </w:rPr>
      </w:pPr>
      <w:r w:rsidRPr="005B2BD5">
        <w:rPr>
          <w:rFonts w:ascii="Arial" w:hAnsi="Arial" w:cs="Arial"/>
        </w:rPr>
        <w:t>а)</w:t>
      </w:r>
      <w:r w:rsidR="00A21366" w:rsidRPr="005B2BD5">
        <w:rPr>
          <w:rFonts w:ascii="Arial" w:hAnsi="Arial" w:cs="Arial"/>
        </w:rPr>
        <w:t xml:space="preserve"> при отсутствии разногласий 2 экземпляра акта сверки, подписанного со стороны Поставщика,</w:t>
      </w:r>
    </w:p>
    <w:p w14:paraId="76EB5F35" w14:textId="77777777" w:rsidR="00A21366" w:rsidRPr="005B2BD5" w:rsidRDefault="008C38ED" w:rsidP="003B5E5C">
      <w:pPr>
        <w:jc w:val="both"/>
        <w:rPr>
          <w:rFonts w:ascii="Arial" w:hAnsi="Arial" w:cs="Arial"/>
        </w:rPr>
      </w:pPr>
      <w:r w:rsidRPr="005B2BD5">
        <w:rPr>
          <w:rFonts w:ascii="Arial" w:hAnsi="Arial" w:cs="Arial"/>
        </w:rPr>
        <w:t>б)</w:t>
      </w:r>
      <w:r w:rsidR="00A21366" w:rsidRPr="005B2BD5">
        <w:rPr>
          <w:rFonts w:ascii="Arial" w:hAnsi="Arial" w:cs="Arial"/>
        </w:rPr>
        <w:t xml:space="preserve"> при наличии разногласий дальнейшее урегулирование выявленных при сверке разногласий провод</w:t>
      </w:r>
      <w:r w:rsidRPr="005B2BD5">
        <w:rPr>
          <w:rFonts w:ascii="Arial" w:hAnsi="Arial" w:cs="Arial"/>
        </w:rPr>
        <w:t xml:space="preserve">ится </w:t>
      </w:r>
      <w:r w:rsidR="00A21366" w:rsidRPr="005B2BD5">
        <w:rPr>
          <w:rFonts w:ascii="Arial" w:hAnsi="Arial" w:cs="Arial"/>
        </w:rPr>
        <w:t xml:space="preserve"> в судебном порядке.</w:t>
      </w:r>
    </w:p>
    <w:p w14:paraId="76EB5F36" w14:textId="77777777" w:rsidR="00A21366" w:rsidRPr="005B2BD5" w:rsidRDefault="008C38ED" w:rsidP="006E0E98">
      <w:pPr>
        <w:ind w:firstLine="495"/>
        <w:jc w:val="both"/>
        <w:rPr>
          <w:rFonts w:ascii="Arial" w:hAnsi="Arial" w:cs="Arial"/>
        </w:rPr>
      </w:pPr>
      <w:r w:rsidRPr="005B2BD5">
        <w:rPr>
          <w:rFonts w:ascii="Arial" w:hAnsi="Arial" w:cs="Arial"/>
        </w:rPr>
        <w:t>7.9.5.</w:t>
      </w:r>
      <w:r w:rsidR="00A21366" w:rsidRPr="005B2BD5">
        <w:rPr>
          <w:rFonts w:ascii="Arial" w:hAnsi="Arial" w:cs="Arial"/>
        </w:rPr>
        <w:t xml:space="preserve">В случае </w:t>
      </w:r>
      <w:r w:rsidR="009F3A78" w:rsidRPr="005B2BD5">
        <w:rPr>
          <w:rFonts w:ascii="Arial" w:hAnsi="Arial" w:cs="Arial"/>
        </w:rPr>
        <w:t>получения документов, при отсутствии разногласий</w:t>
      </w:r>
      <w:r w:rsidR="00A21366" w:rsidRPr="005B2BD5">
        <w:rPr>
          <w:rFonts w:ascii="Arial" w:hAnsi="Arial" w:cs="Arial"/>
        </w:rPr>
        <w:t xml:space="preserve">, Покупатель в течение 5 </w:t>
      </w:r>
      <w:r w:rsidR="00154CDD">
        <w:rPr>
          <w:rFonts w:ascii="Arial" w:hAnsi="Arial" w:cs="Arial"/>
        </w:rPr>
        <w:t xml:space="preserve">(пяти) </w:t>
      </w:r>
      <w:r w:rsidR="00A21366" w:rsidRPr="005B2BD5">
        <w:rPr>
          <w:rFonts w:ascii="Arial" w:hAnsi="Arial" w:cs="Arial"/>
        </w:rPr>
        <w:t>рабочих дней направляет в адрес Поставщика способом, указанным в п. 2.1. Договора, подписанный со стороны Покупателя акт сверки взаиморасчетов.</w:t>
      </w:r>
    </w:p>
    <w:p w14:paraId="76EB5F37" w14:textId="77777777" w:rsidR="008C0230" w:rsidRDefault="00A21366" w:rsidP="00DA0373">
      <w:pPr>
        <w:ind w:firstLine="494"/>
        <w:jc w:val="both"/>
        <w:rPr>
          <w:rFonts w:ascii="Arial" w:hAnsi="Arial" w:cs="Arial"/>
        </w:rPr>
      </w:pPr>
      <w:r w:rsidRPr="00456F3F">
        <w:rPr>
          <w:rFonts w:ascii="Arial" w:hAnsi="Arial" w:cs="Arial"/>
        </w:rPr>
        <w:t xml:space="preserve">В случае, если в течение 15 </w:t>
      </w:r>
      <w:r w:rsidR="00154CDD">
        <w:rPr>
          <w:rFonts w:ascii="Arial" w:hAnsi="Arial" w:cs="Arial"/>
        </w:rPr>
        <w:t xml:space="preserve">(пятнадцати) </w:t>
      </w:r>
      <w:r w:rsidRPr="00456F3F">
        <w:rPr>
          <w:rFonts w:ascii="Arial" w:hAnsi="Arial" w:cs="Arial"/>
        </w:rPr>
        <w:t xml:space="preserve">рабочих дней с момента </w:t>
      </w:r>
      <w:r w:rsidR="005E7D18" w:rsidRPr="00230845">
        <w:rPr>
          <w:rFonts w:ascii="Arial" w:hAnsi="Arial" w:cs="Arial"/>
        </w:rPr>
        <w:t>п</w:t>
      </w:r>
      <w:r w:rsidR="005E7D18" w:rsidRPr="00456F3F">
        <w:rPr>
          <w:rFonts w:ascii="Arial" w:hAnsi="Arial" w:cs="Arial"/>
        </w:rPr>
        <w:t xml:space="preserve">олучения </w:t>
      </w:r>
      <w:r w:rsidR="009F3A78" w:rsidRPr="00456F3F">
        <w:rPr>
          <w:rFonts w:ascii="Arial" w:hAnsi="Arial" w:cs="Arial"/>
        </w:rPr>
        <w:t>Поставщик</w:t>
      </w:r>
      <w:r w:rsidR="005E7D18" w:rsidRPr="00456F3F">
        <w:rPr>
          <w:rFonts w:ascii="Arial" w:hAnsi="Arial" w:cs="Arial"/>
        </w:rPr>
        <w:t>ом</w:t>
      </w:r>
      <w:r w:rsidR="009F3A78" w:rsidRPr="00456F3F">
        <w:rPr>
          <w:rFonts w:ascii="Arial" w:hAnsi="Arial" w:cs="Arial"/>
        </w:rPr>
        <w:t xml:space="preserve"> акта сверки, </w:t>
      </w:r>
      <w:r w:rsidRPr="00456F3F">
        <w:rPr>
          <w:rFonts w:ascii="Arial" w:hAnsi="Arial" w:cs="Arial"/>
        </w:rPr>
        <w:t xml:space="preserve"> от Поставщика  в адрес Покупателя не поступил </w:t>
      </w:r>
      <w:r w:rsidR="005E7D18" w:rsidRPr="00456F3F">
        <w:rPr>
          <w:rFonts w:ascii="Arial" w:hAnsi="Arial" w:cs="Arial"/>
        </w:rPr>
        <w:t xml:space="preserve">подписанный </w:t>
      </w:r>
      <w:r w:rsidRPr="00456F3F">
        <w:rPr>
          <w:rFonts w:ascii="Arial" w:hAnsi="Arial" w:cs="Arial"/>
        </w:rPr>
        <w:t>а</w:t>
      </w:r>
      <w:r w:rsidR="009F3A78" w:rsidRPr="00456F3F">
        <w:rPr>
          <w:rFonts w:ascii="Arial" w:hAnsi="Arial" w:cs="Arial"/>
        </w:rPr>
        <w:t>кт сверки</w:t>
      </w:r>
      <w:r w:rsidR="00304746" w:rsidRPr="00456F3F">
        <w:rPr>
          <w:rFonts w:ascii="Arial" w:hAnsi="Arial" w:cs="Arial"/>
        </w:rPr>
        <w:t xml:space="preserve"> либо разногласия к нему</w:t>
      </w:r>
      <w:r w:rsidR="009F3A78" w:rsidRPr="00456F3F">
        <w:rPr>
          <w:rFonts w:ascii="Arial" w:hAnsi="Arial" w:cs="Arial"/>
        </w:rPr>
        <w:t>, он</w:t>
      </w:r>
      <w:r w:rsidRPr="00456F3F">
        <w:rPr>
          <w:rFonts w:ascii="Arial" w:hAnsi="Arial" w:cs="Arial"/>
        </w:rPr>
        <w:t xml:space="preserve"> считается </w:t>
      </w:r>
      <w:r w:rsidR="00304746" w:rsidRPr="00456F3F">
        <w:rPr>
          <w:rFonts w:ascii="Arial" w:hAnsi="Arial" w:cs="Arial"/>
        </w:rPr>
        <w:t xml:space="preserve"> </w:t>
      </w:r>
      <w:r w:rsidR="00456F3F" w:rsidRPr="00456F3F">
        <w:rPr>
          <w:rFonts w:ascii="Arial" w:hAnsi="Arial" w:cs="Arial"/>
        </w:rPr>
        <w:t>согласованным Сторонами</w:t>
      </w:r>
      <w:r w:rsidRPr="00456F3F">
        <w:rPr>
          <w:rFonts w:ascii="Arial" w:hAnsi="Arial" w:cs="Arial"/>
        </w:rPr>
        <w:t xml:space="preserve"> и при проведении взаимных расчётов между Покупателем и Поставщиком применяются указанные в нём данные Покупателя. Включение в акт сверки Обязательств Покупателя по оплате товара, срок которых на момент составления акта сверки не наступил, не изменяет срока оплаты товара, установленного настоящим договором</w:t>
      </w:r>
      <w:r w:rsidR="00456F3F">
        <w:rPr>
          <w:rFonts w:ascii="Arial" w:hAnsi="Arial" w:cs="Arial"/>
        </w:rPr>
        <w:t xml:space="preserve">. </w:t>
      </w:r>
    </w:p>
    <w:p w14:paraId="76EB5F38" w14:textId="77777777" w:rsidR="000C3ECD" w:rsidRPr="000C3ECD" w:rsidRDefault="000C3ECD" w:rsidP="000C3ECD">
      <w:pPr>
        <w:ind w:firstLine="426"/>
        <w:jc w:val="both"/>
        <w:rPr>
          <w:rFonts w:ascii="Arial" w:hAnsi="Arial" w:cs="Arial"/>
        </w:rPr>
      </w:pPr>
      <w:r>
        <w:rPr>
          <w:rFonts w:ascii="Arial" w:hAnsi="Arial" w:cs="Arial"/>
        </w:rPr>
        <w:t>7.9.6.</w:t>
      </w:r>
      <w:r w:rsidRPr="000C3ECD">
        <w:rPr>
          <w:rFonts w:ascii="Arial" w:eastAsia="Calibri" w:hAnsi="Arial" w:cs="Arial"/>
        </w:rPr>
        <w:t xml:space="preserve"> Стороны признают акт сверки, подписанный усиленной квалифицированной электронной подписью, равнозначным акту сверки на бумажном носителе, подписанному собственноручной подписью и заверенному печатью.</w:t>
      </w:r>
    </w:p>
    <w:p w14:paraId="76EB5F39" w14:textId="77777777" w:rsidR="000D1016" w:rsidRDefault="000D1016" w:rsidP="003B5E5C">
      <w:pPr>
        <w:ind w:left="720"/>
        <w:jc w:val="both"/>
        <w:rPr>
          <w:rFonts w:ascii="Arial" w:hAnsi="Arial" w:cs="Arial"/>
          <w:color w:val="FF0000"/>
        </w:rPr>
      </w:pPr>
    </w:p>
    <w:p w14:paraId="76EB5F3A" w14:textId="77777777" w:rsidR="001E20DB" w:rsidRPr="001B251D" w:rsidRDefault="00475AD5" w:rsidP="003B5E5C">
      <w:pPr>
        <w:jc w:val="center"/>
        <w:rPr>
          <w:rFonts w:ascii="Arial" w:hAnsi="Arial" w:cs="Arial"/>
        </w:rPr>
      </w:pPr>
      <w:r>
        <w:rPr>
          <w:rFonts w:ascii="Arial" w:hAnsi="Arial" w:cs="Arial"/>
          <w:b/>
        </w:rPr>
        <w:t>8</w:t>
      </w:r>
      <w:r w:rsidR="001E20DB" w:rsidRPr="001B251D">
        <w:rPr>
          <w:rFonts w:ascii="Arial" w:hAnsi="Arial" w:cs="Arial"/>
          <w:b/>
        </w:rPr>
        <w:t>. Гарантии и ответственность Сторон</w:t>
      </w:r>
    </w:p>
    <w:p w14:paraId="76EB5F3B" w14:textId="77777777" w:rsidR="001E20DB" w:rsidRPr="001B251D" w:rsidRDefault="00475AD5" w:rsidP="003B5E5C">
      <w:pPr>
        <w:pStyle w:val="20"/>
        <w:tabs>
          <w:tab w:val="num" w:pos="720"/>
          <w:tab w:val="left" w:pos="1080"/>
        </w:tabs>
        <w:ind w:firstLine="540"/>
        <w:rPr>
          <w:rFonts w:ascii="Arial" w:hAnsi="Arial" w:cs="Arial"/>
        </w:rPr>
      </w:pPr>
      <w:r>
        <w:rPr>
          <w:rFonts w:ascii="Arial" w:hAnsi="Arial" w:cs="Arial"/>
        </w:rPr>
        <w:t>8</w:t>
      </w:r>
      <w:r w:rsidR="001E20DB" w:rsidRPr="001B251D">
        <w:rPr>
          <w:rFonts w:ascii="Arial" w:hAnsi="Arial" w:cs="Arial"/>
        </w:rPr>
        <w:t>.1. Поставщик безусловно гарантирует, что поставляемый Товар соответствует условиям раздела 1 настоящего Договора, а характеристики и параметры Товара соответствуют сведениям, указанным в ДС.</w:t>
      </w:r>
    </w:p>
    <w:p w14:paraId="76EB5F3C" w14:textId="77777777" w:rsidR="00A33981" w:rsidRDefault="00475AD5" w:rsidP="003B5E5C">
      <w:pPr>
        <w:pStyle w:val="20"/>
        <w:tabs>
          <w:tab w:val="num" w:pos="720"/>
          <w:tab w:val="left" w:pos="1080"/>
        </w:tabs>
        <w:ind w:firstLine="540"/>
        <w:rPr>
          <w:ins w:id="1" w:author="Даниленко Олег Анатольевич" w:date="2022-06-22T13:32:00Z"/>
          <w:rFonts w:ascii="Arial" w:hAnsi="Arial" w:cs="Arial"/>
        </w:rPr>
      </w:pPr>
      <w:r>
        <w:rPr>
          <w:rFonts w:ascii="Arial" w:hAnsi="Arial" w:cs="Arial"/>
        </w:rPr>
        <w:t>8</w:t>
      </w:r>
      <w:r w:rsidR="001E20DB" w:rsidRPr="001B251D">
        <w:rPr>
          <w:rFonts w:ascii="Arial" w:hAnsi="Arial" w:cs="Arial"/>
        </w:rPr>
        <w:t xml:space="preserve">.2. За недопоставку Товара </w:t>
      </w:r>
      <w:r w:rsidR="00EE66B8">
        <w:rPr>
          <w:rFonts w:ascii="Arial" w:hAnsi="Arial" w:cs="Arial"/>
        </w:rPr>
        <w:t>Поставщик обязан оплатить Покупателю</w:t>
      </w:r>
      <w:r w:rsidR="001E20DB" w:rsidRPr="001B251D">
        <w:rPr>
          <w:rFonts w:ascii="Arial" w:hAnsi="Arial" w:cs="Arial"/>
        </w:rPr>
        <w:t xml:space="preserve"> пеню в размере </w:t>
      </w:r>
      <w:r w:rsidR="00AA5BA4" w:rsidRPr="00CB35C9">
        <w:rPr>
          <w:rFonts w:ascii="Arial" w:hAnsi="Arial" w:cs="Arial"/>
          <w:color w:val="17365D" w:themeColor="text2" w:themeShade="BF"/>
        </w:rPr>
        <w:t>15</w:t>
      </w:r>
      <w:r w:rsidR="001E20DB" w:rsidRPr="001B251D">
        <w:rPr>
          <w:rFonts w:ascii="Arial" w:hAnsi="Arial" w:cs="Arial"/>
        </w:rPr>
        <w:t>% от стоимости недопоставленного Товара</w:t>
      </w:r>
      <w:r w:rsidR="00742F45">
        <w:rPr>
          <w:rFonts w:ascii="Arial" w:hAnsi="Arial" w:cs="Arial"/>
        </w:rPr>
        <w:t>.</w:t>
      </w:r>
    </w:p>
    <w:p w14:paraId="76EB5F3D" w14:textId="77777777" w:rsidR="004F6AF5" w:rsidRDefault="004F6AF5" w:rsidP="004F6AF5">
      <w:pPr>
        <w:pStyle w:val="20"/>
        <w:tabs>
          <w:tab w:val="num" w:pos="720"/>
          <w:tab w:val="left" w:pos="1080"/>
        </w:tabs>
        <w:ind w:firstLine="540"/>
        <w:rPr>
          <w:rFonts w:ascii="Arial" w:hAnsi="Arial" w:cs="Arial"/>
        </w:rPr>
      </w:pPr>
      <w:r>
        <w:rPr>
          <w:rFonts w:ascii="Arial" w:hAnsi="Arial" w:cs="Arial"/>
        </w:rPr>
        <w:t>8.2.1.</w:t>
      </w:r>
      <w:r w:rsidRPr="002B5235">
        <w:rPr>
          <w:rFonts w:ascii="Arial" w:hAnsi="Arial" w:cs="Arial"/>
        </w:rPr>
        <w:t>За поставку Товара ненадлежащего качества Покупатель вправе потребовать от Поставщика уплаты штрафа в размере 100% от стоимости Товара ненадлежащего качества</w:t>
      </w:r>
      <w:r>
        <w:rPr>
          <w:rFonts w:ascii="Arial" w:hAnsi="Arial" w:cs="Arial"/>
        </w:rPr>
        <w:t xml:space="preserve">. </w:t>
      </w:r>
    </w:p>
    <w:p w14:paraId="76EB5F3E" w14:textId="77777777" w:rsidR="004F6AF5" w:rsidRDefault="004F6AF5" w:rsidP="004F6AF5">
      <w:pPr>
        <w:pStyle w:val="20"/>
        <w:tabs>
          <w:tab w:val="num" w:pos="720"/>
          <w:tab w:val="left" w:pos="1080"/>
        </w:tabs>
        <w:ind w:firstLine="540"/>
        <w:rPr>
          <w:rFonts w:ascii="Arial" w:hAnsi="Arial" w:cs="Arial"/>
        </w:rPr>
      </w:pPr>
      <w:r>
        <w:rPr>
          <w:rFonts w:ascii="Arial" w:hAnsi="Arial" w:cs="Arial"/>
        </w:rPr>
        <w:t xml:space="preserve">8.2.2.В случае поставки Товара, упаковка которого не обеспечивает </w:t>
      </w:r>
      <w:r w:rsidRPr="002B5235">
        <w:rPr>
          <w:rFonts w:ascii="Arial" w:hAnsi="Arial" w:cs="Arial"/>
        </w:rPr>
        <w:t xml:space="preserve">возможность считывания (не зависимо от причины) сканером (иным специальным устройством) информации со штрих-кода, Поставщик </w:t>
      </w:r>
      <w:r>
        <w:rPr>
          <w:rFonts w:ascii="Arial" w:hAnsi="Arial" w:cs="Arial"/>
        </w:rPr>
        <w:t>обязан упла</w:t>
      </w:r>
      <w:r w:rsidRPr="002B5235">
        <w:rPr>
          <w:rFonts w:ascii="Arial" w:hAnsi="Arial" w:cs="Arial"/>
        </w:rPr>
        <w:t>т</w:t>
      </w:r>
      <w:r>
        <w:rPr>
          <w:rFonts w:ascii="Arial" w:hAnsi="Arial" w:cs="Arial"/>
        </w:rPr>
        <w:t>ить</w:t>
      </w:r>
      <w:r w:rsidRPr="002B5235">
        <w:rPr>
          <w:rFonts w:ascii="Arial" w:hAnsi="Arial" w:cs="Arial"/>
        </w:rPr>
        <w:t xml:space="preserve"> штраф в размере  1000 (Одна тысяча) рублей за каждый факт не возможности считывания.</w:t>
      </w:r>
      <w:r>
        <w:rPr>
          <w:rFonts w:ascii="Arial" w:hAnsi="Arial" w:cs="Arial"/>
        </w:rPr>
        <w:t xml:space="preserve"> </w:t>
      </w:r>
    </w:p>
    <w:p w14:paraId="76EB5F3F" w14:textId="77777777" w:rsidR="004F6AF5" w:rsidRDefault="004F6AF5" w:rsidP="004F6AF5">
      <w:pPr>
        <w:pStyle w:val="20"/>
        <w:tabs>
          <w:tab w:val="num" w:pos="720"/>
          <w:tab w:val="left" w:pos="1080"/>
        </w:tabs>
        <w:ind w:firstLine="540"/>
        <w:rPr>
          <w:rFonts w:ascii="Arial" w:hAnsi="Arial" w:cs="Arial"/>
        </w:rPr>
      </w:pPr>
      <w:r>
        <w:rPr>
          <w:rFonts w:ascii="Arial" w:hAnsi="Arial" w:cs="Arial"/>
        </w:rPr>
        <w:t>8.2.3.</w:t>
      </w:r>
      <w:r w:rsidRPr="00AD2E67">
        <w:rPr>
          <w:rFonts w:ascii="Arial" w:hAnsi="Arial" w:cs="Arial"/>
        </w:rPr>
        <w:t xml:space="preserve">В случае поставки Товара с нарушением температурного режима его поставки/транспортировки, а так же если температура самого Товара (если это предусмотрено) не соответствует установленным требованиям, Покупатель </w:t>
      </w:r>
      <w:r w:rsidRPr="00455DD9">
        <w:rPr>
          <w:rFonts w:ascii="Arial" w:hAnsi="Arial" w:cs="Arial"/>
        </w:rPr>
        <w:t xml:space="preserve">вправе потребовать от Поставщика уплаты штрафа в размере 15% от стоимости </w:t>
      </w:r>
      <w:r>
        <w:rPr>
          <w:rFonts w:ascii="Arial" w:hAnsi="Arial" w:cs="Arial"/>
        </w:rPr>
        <w:t xml:space="preserve">всей партии </w:t>
      </w:r>
      <w:r w:rsidRPr="00455DD9">
        <w:rPr>
          <w:rFonts w:ascii="Arial" w:hAnsi="Arial" w:cs="Arial"/>
        </w:rPr>
        <w:t>Товара ненадлежащего качества</w:t>
      </w:r>
      <w:r>
        <w:rPr>
          <w:rFonts w:ascii="Arial" w:hAnsi="Arial" w:cs="Arial"/>
        </w:rPr>
        <w:t xml:space="preserve">. </w:t>
      </w:r>
    </w:p>
    <w:p w14:paraId="76EB5F40" w14:textId="77777777" w:rsidR="004F6AF5" w:rsidRDefault="004F6AF5" w:rsidP="004F6AF5">
      <w:pPr>
        <w:pStyle w:val="20"/>
        <w:tabs>
          <w:tab w:val="num" w:pos="720"/>
          <w:tab w:val="left" w:pos="1080"/>
        </w:tabs>
        <w:ind w:firstLine="540"/>
        <w:rPr>
          <w:rFonts w:ascii="Arial" w:hAnsi="Arial" w:cs="Arial"/>
        </w:rPr>
      </w:pPr>
      <w:r>
        <w:rPr>
          <w:rFonts w:ascii="Arial" w:hAnsi="Arial" w:cs="Arial"/>
        </w:rPr>
        <w:t>8.2.4.</w:t>
      </w:r>
      <w:r w:rsidRPr="000A4246">
        <w:rPr>
          <w:rFonts w:ascii="Arial" w:hAnsi="Arial" w:cs="Arial"/>
        </w:rPr>
        <w:t>В случае, если Поставщик предоставил недостоверные данные об условиях  температурного режима хранения и сроках годности Товара, указанные в ДС к настоящему договору, а так же несвоевременно (более 3 рабочих дней с момента фактического изменения) не проинформировал Покупателя об изменении указанных данных, Покупатель вправе требовать от Поставщика уплаты штрафа в размере 50 000 (Пятьдесят тысяч) рублей за каждый выявленный факт нарушения</w:t>
      </w:r>
      <w:r>
        <w:rPr>
          <w:rFonts w:ascii="Arial" w:hAnsi="Arial" w:cs="Arial"/>
        </w:rPr>
        <w:t>.</w:t>
      </w:r>
    </w:p>
    <w:p w14:paraId="76EB5F41" w14:textId="77777777" w:rsidR="004F6AF5" w:rsidRPr="002B5235" w:rsidRDefault="004F6AF5" w:rsidP="004F6AF5">
      <w:pPr>
        <w:pStyle w:val="20"/>
        <w:tabs>
          <w:tab w:val="num" w:pos="720"/>
          <w:tab w:val="left" w:pos="1080"/>
        </w:tabs>
        <w:ind w:firstLine="540"/>
        <w:rPr>
          <w:rFonts w:ascii="Arial" w:hAnsi="Arial" w:cs="Arial"/>
        </w:rPr>
      </w:pPr>
      <w:r>
        <w:rPr>
          <w:rFonts w:ascii="Arial" w:hAnsi="Arial" w:cs="Arial"/>
        </w:rPr>
        <w:t>8.2.5.</w:t>
      </w:r>
      <w:r w:rsidRPr="002B5235">
        <w:rPr>
          <w:rFonts w:ascii="Arial" w:hAnsi="Arial" w:cs="Arial"/>
        </w:rPr>
        <w:t xml:space="preserve">Поставщик обязан обеспечить прибытие транспортного средства на Распределительный Центр (далее - РЦ) Покупателя </w:t>
      </w:r>
      <w:r>
        <w:rPr>
          <w:rFonts w:ascii="Arial" w:hAnsi="Arial" w:cs="Arial"/>
        </w:rPr>
        <w:t>строго ко</w:t>
      </w:r>
      <w:r w:rsidRPr="002B5235">
        <w:rPr>
          <w:rFonts w:ascii="Arial" w:hAnsi="Arial" w:cs="Arial"/>
        </w:rPr>
        <w:t xml:space="preserve"> времени</w:t>
      </w:r>
      <w:r>
        <w:rPr>
          <w:rFonts w:ascii="Arial" w:hAnsi="Arial" w:cs="Arial"/>
        </w:rPr>
        <w:t>,</w:t>
      </w:r>
      <w:r w:rsidRPr="002B5235">
        <w:rPr>
          <w:rFonts w:ascii="Arial" w:hAnsi="Arial" w:cs="Arial"/>
        </w:rPr>
        <w:t xml:space="preserve"> заранее согласованном</w:t>
      </w:r>
      <w:r>
        <w:rPr>
          <w:rFonts w:ascii="Arial" w:hAnsi="Arial" w:cs="Arial"/>
        </w:rPr>
        <w:t>у</w:t>
      </w:r>
      <w:r w:rsidRPr="002B5235">
        <w:rPr>
          <w:rFonts w:ascii="Arial" w:hAnsi="Arial" w:cs="Arial"/>
        </w:rPr>
        <w:t xml:space="preserve"> в графике поставок. При прибытии с опозданием от согласованного времени, Покупатель вправе потребовать от Поставщика уплаты штрафа в размере 3% от стоимости всей партии Товара при данной поставке.</w:t>
      </w:r>
    </w:p>
    <w:p w14:paraId="76EB5F42" w14:textId="77777777" w:rsidR="004F6AF5" w:rsidRDefault="004F6AF5" w:rsidP="004F6AF5">
      <w:pPr>
        <w:pStyle w:val="20"/>
        <w:tabs>
          <w:tab w:val="num" w:pos="720"/>
          <w:tab w:val="left" w:pos="1080"/>
        </w:tabs>
        <w:ind w:firstLine="540"/>
        <w:rPr>
          <w:rFonts w:ascii="Arial" w:hAnsi="Arial" w:cs="Arial"/>
        </w:rPr>
      </w:pPr>
      <w:r>
        <w:rPr>
          <w:rFonts w:ascii="Arial" w:hAnsi="Arial" w:cs="Arial"/>
        </w:rPr>
        <w:t>8.3.</w:t>
      </w:r>
      <w:r w:rsidRPr="002B5235">
        <w:rPr>
          <w:rFonts w:ascii="Arial" w:hAnsi="Arial" w:cs="Arial"/>
        </w:rPr>
        <w:t xml:space="preserve">Уплата штрафов, предусмотренных </w:t>
      </w:r>
      <w:r>
        <w:rPr>
          <w:rFonts w:ascii="Arial" w:hAnsi="Arial" w:cs="Arial"/>
        </w:rPr>
        <w:t>пунктами 7.2.1-7.2.5.</w:t>
      </w:r>
      <w:r w:rsidRPr="002B5235">
        <w:rPr>
          <w:rFonts w:ascii="Arial" w:hAnsi="Arial" w:cs="Arial"/>
        </w:rPr>
        <w:t>, осуществляется Поставщиком в течение 10 (десяти) календарных дней со дня  получения (в том числе по эл.почте) счета от Покупателя.</w:t>
      </w:r>
    </w:p>
    <w:p w14:paraId="76EB5F43" w14:textId="77777777" w:rsidR="00A33981" w:rsidRDefault="00475AD5" w:rsidP="003B5E5C">
      <w:pPr>
        <w:pStyle w:val="20"/>
        <w:tabs>
          <w:tab w:val="num" w:pos="720"/>
          <w:tab w:val="left" w:pos="1080"/>
        </w:tabs>
        <w:ind w:firstLine="540"/>
        <w:rPr>
          <w:rFonts w:ascii="Arial" w:hAnsi="Arial" w:cs="Arial"/>
        </w:rPr>
      </w:pPr>
      <w:r>
        <w:rPr>
          <w:rFonts w:ascii="Arial" w:hAnsi="Arial" w:cs="Arial"/>
        </w:rPr>
        <w:t>8</w:t>
      </w:r>
      <w:r w:rsidR="001E20DB" w:rsidRPr="001B251D">
        <w:rPr>
          <w:rFonts w:ascii="Arial" w:hAnsi="Arial" w:cs="Arial"/>
        </w:rPr>
        <w:t>.</w:t>
      </w:r>
      <w:r w:rsidR="00D15CEB">
        <w:rPr>
          <w:rFonts w:ascii="Arial" w:hAnsi="Arial" w:cs="Arial"/>
        </w:rPr>
        <w:t>4</w:t>
      </w:r>
      <w:r w:rsidR="001E20DB" w:rsidRPr="001B251D">
        <w:rPr>
          <w:rFonts w:ascii="Arial" w:hAnsi="Arial" w:cs="Arial"/>
        </w:rPr>
        <w:t>. В случае несвоевременного перечисления Поставщиком</w:t>
      </w:r>
      <w:r w:rsidR="00FE07C6" w:rsidRPr="001B251D">
        <w:rPr>
          <w:rFonts w:ascii="Arial" w:hAnsi="Arial" w:cs="Arial"/>
        </w:rPr>
        <w:t xml:space="preserve"> </w:t>
      </w:r>
      <w:r w:rsidR="001E20DB" w:rsidRPr="001B251D">
        <w:rPr>
          <w:rFonts w:ascii="Arial" w:hAnsi="Arial" w:cs="Arial"/>
        </w:rPr>
        <w:t>оплат, причитающихся с Поставщика по настоящему Договору, Покупатель имеет право взимать с Поставщика пеню</w:t>
      </w:r>
      <w:r w:rsidR="00A33981" w:rsidRPr="001B251D">
        <w:rPr>
          <w:rFonts w:ascii="Arial" w:hAnsi="Arial" w:cs="Arial"/>
        </w:rPr>
        <w:t xml:space="preserve">, начисляемую за период нарушения срока платежа на </w:t>
      </w:r>
      <w:r w:rsidR="00A33981">
        <w:rPr>
          <w:rFonts w:ascii="Arial" w:hAnsi="Arial" w:cs="Arial"/>
        </w:rPr>
        <w:t xml:space="preserve">сумму несвоевременно оплаченных денежных средств </w:t>
      </w:r>
      <w:r w:rsidR="00A33981" w:rsidRPr="001B251D">
        <w:rPr>
          <w:rFonts w:ascii="Arial" w:hAnsi="Arial" w:cs="Arial"/>
        </w:rPr>
        <w:t>в размере учётной ставки банковского процента (процентной ставки рефинансирования).</w:t>
      </w:r>
      <w:r w:rsidR="00A33981" w:rsidRPr="001B251D" w:rsidDel="00A33981">
        <w:rPr>
          <w:rFonts w:ascii="Arial" w:hAnsi="Arial" w:cs="Arial"/>
        </w:rPr>
        <w:t xml:space="preserve"> </w:t>
      </w:r>
    </w:p>
    <w:p w14:paraId="76EB5F44" w14:textId="77777777" w:rsidR="006E3D35" w:rsidRPr="001B251D" w:rsidRDefault="00475AD5" w:rsidP="003B5E5C">
      <w:pPr>
        <w:pStyle w:val="20"/>
        <w:tabs>
          <w:tab w:val="num" w:pos="720"/>
          <w:tab w:val="left" w:pos="1080"/>
        </w:tabs>
        <w:ind w:firstLine="540"/>
        <w:rPr>
          <w:rFonts w:ascii="Arial" w:hAnsi="Arial" w:cs="Arial"/>
        </w:rPr>
      </w:pPr>
      <w:r>
        <w:rPr>
          <w:rFonts w:ascii="Arial" w:hAnsi="Arial" w:cs="Arial"/>
        </w:rPr>
        <w:t>8</w:t>
      </w:r>
      <w:r w:rsidR="001E20DB" w:rsidRPr="001B251D">
        <w:rPr>
          <w:rFonts w:ascii="Arial" w:hAnsi="Arial" w:cs="Arial"/>
        </w:rPr>
        <w:t>.</w:t>
      </w:r>
      <w:r w:rsidR="00D15CEB">
        <w:rPr>
          <w:rFonts w:ascii="Arial" w:hAnsi="Arial" w:cs="Arial"/>
        </w:rPr>
        <w:t>5</w:t>
      </w:r>
      <w:r w:rsidR="001E20DB" w:rsidRPr="001B251D">
        <w:rPr>
          <w:rFonts w:ascii="Arial" w:hAnsi="Arial" w:cs="Arial"/>
        </w:rPr>
        <w:t xml:space="preserve">. В случае </w:t>
      </w:r>
      <w:r w:rsidR="0054029F" w:rsidRPr="001B251D">
        <w:rPr>
          <w:rFonts w:ascii="Arial" w:hAnsi="Arial" w:cs="Arial"/>
        </w:rPr>
        <w:t xml:space="preserve">нарушения </w:t>
      </w:r>
      <w:r w:rsidR="001E20DB" w:rsidRPr="001B251D">
        <w:rPr>
          <w:rFonts w:ascii="Arial" w:hAnsi="Arial" w:cs="Arial"/>
        </w:rPr>
        <w:t xml:space="preserve"> Покупател</w:t>
      </w:r>
      <w:r w:rsidR="0054029F" w:rsidRPr="001B251D">
        <w:rPr>
          <w:rFonts w:ascii="Arial" w:hAnsi="Arial" w:cs="Arial"/>
        </w:rPr>
        <w:t>ем срока платежа</w:t>
      </w:r>
      <w:r w:rsidR="001E20DB" w:rsidRPr="001B251D">
        <w:rPr>
          <w:rFonts w:ascii="Arial" w:hAnsi="Arial" w:cs="Arial"/>
        </w:rPr>
        <w:t xml:space="preserve"> (при условии отсутствия обязательств, неисполненных Поставщиком по настоящему Договору и дающи</w:t>
      </w:r>
      <w:r w:rsidR="006E3D35" w:rsidRPr="001B251D">
        <w:rPr>
          <w:rFonts w:ascii="Arial" w:hAnsi="Arial" w:cs="Arial"/>
        </w:rPr>
        <w:t>х</w:t>
      </w:r>
      <w:r w:rsidR="001E20DB" w:rsidRPr="001B251D">
        <w:rPr>
          <w:rFonts w:ascii="Arial" w:hAnsi="Arial" w:cs="Arial"/>
        </w:rPr>
        <w:t xml:space="preserve"> Покупателю право провести зачет требований, приостановить оплату, отказаться от оплаты/приемки Товара) Поставщик имеет право взимать с Покупателя пеню</w:t>
      </w:r>
      <w:r w:rsidR="00B35834" w:rsidRPr="001B251D">
        <w:rPr>
          <w:rFonts w:ascii="Arial" w:hAnsi="Arial" w:cs="Arial"/>
        </w:rPr>
        <w:t>,</w:t>
      </w:r>
      <w:r w:rsidR="006E3D35" w:rsidRPr="001B251D">
        <w:rPr>
          <w:rFonts w:ascii="Arial" w:hAnsi="Arial" w:cs="Arial"/>
        </w:rPr>
        <w:t xml:space="preserve"> начисляемую за период нарушения срока платежа на стоимость полученного, но несвоевременно оплаченного товара</w:t>
      </w:r>
      <w:r w:rsidR="00B35834" w:rsidRPr="001B251D">
        <w:rPr>
          <w:rFonts w:ascii="Arial" w:hAnsi="Arial" w:cs="Arial"/>
        </w:rPr>
        <w:t xml:space="preserve"> в </w:t>
      </w:r>
      <w:r w:rsidR="006E3D35" w:rsidRPr="001B251D">
        <w:rPr>
          <w:rFonts w:ascii="Arial" w:hAnsi="Arial" w:cs="Arial"/>
        </w:rPr>
        <w:t xml:space="preserve">размере </w:t>
      </w:r>
      <w:r w:rsidR="00B35834" w:rsidRPr="001B251D">
        <w:rPr>
          <w:rFonts w:ascii="Arial" w:hAnsi="Arial" w:cs="Arial"/>
        </w:rPr>
        <w:t>учётной ставки банковского процента (процентной ставки рефинансирования)</w:t>
      </w:r>
      <w:r w:rsidR="003B1A31" w:rsidRPr="001B251D">
        <w:rPr>
          <w:rFonts w:ascii="Arial" w:hAnsi="Arial" w:cs="Arial"/>
        </w:rPr>
        <w:t>.</w:t>
      </w:r>
      <w:r w:rsidR="00B35834" w:rsidRPr="001B251D">
        <w:rPr>
          <w:rFonts w:ascii="Arial" w:hAnsi="Arial" w:cs="Arial"/>
        </w:rPr>
        <w:t xml:space="preserve"> </w:t>
      </w:r>
    </w:p>
    <w:p w14:paraId="76EB5F45" w14:textId="77777777" w:rsidR="00BF3D3C" w:rsidRDefault="00475AD5" w:rsidP="003B5E5C">
      <w:pPr>
        <w:pStyle w:val="20"/>
        <w:tabs>
          <w:tab w:val="num" w:pos="720"/>
          <w:tab w:val="left" w:pos="1080"/>
        </w:tabs>
        <w:ind w:firstLine="540"/>
        <w:rPr>
          <w:rFonts w:ascii="Arial" w:hAnsi="Arial" w:cs="Arial"/>
        </w:rPr>
      </w:pPr>
      <w:r>
        <w:rPr>
          <w:rFonts w:ascii="Arial" w:hAnsi="Arial" w:cs="Arial"/>
        </w:rPr>
        <w:t>8</w:t>
      </w:r>
      <w:r w:rsidR="001E20DB" w:rsidRPr="001B251D">
        <w:rPr>
          <w:rFonts w:ascii="Arial" w:hAnsi="Arial" w:cs="Arial"/>
        </w:rPr>
        <w:t>.</w:t>
      </w:r>
      <w:r w:rsidR="00D15CEB">
        <w:rPr>
          <w:rFonts w:ascii="Arial" w:hAnsi="Arial" w:cs="Arial"/>
        </w:rPr>
        <w:t>6</w:t>
      </w:r>
      <w:r w:rsidR="001E20DB" w:rsidRPr="001B251D">
        <w:rPr>
          <w:rFonts w:ascii="Arial" w:hAnsi="Arial" w:cs="Arial"/>
        </w:rPr>
        <w:t>. Покупатель несет риск случайной гибели Товара</w:t>
      </w:r>
      <w:r w:rsidR="00BF3D3C">
        <w:rPr>
          <w:rFonts w:ascii="Arial" w:hAnsi="Arial" w:cs="Arial"/>
        </w:rPr>
        <w:t>:</w:t>
      </w:r>
    </w:p>
    <w:p w14:paraId="76EB5F46" w14:textId="77777777" w:rsidR="001E20DB" w:rsidRPr="00F431EB" w:rsidRDefault="00BF3D3C" w:rsidP="003B5E5C">
      <w:pPr>
        <w:pStyle w:val="20"/>
        <w:tabs>
          <w:tab w:val="num" w:pos="720"/>
          <w:tab w:val="left" w:pos="1080"/>
        </w:tabs>
        <w:ind w:firstLine="540"/>
        <w:rPr>
          <w:rFonts w:ascii="Arial" w:hAnsi="Arial" w:cs="Arial"/>
        </w:rPr>
      </w:pPr>
      <w:r w:rsidRPr="00F431EB">
        <w:rPr>
          <w:rFonts w:ascii="Arial" w:hAnsi="Arial" w:cs="Arial"/>
        </w:rPr>
        <w:lastRenderedPageBreak/>
        <w:t>-в случае осуществления поставки Поставщиком и/или перевозчиком Поставщика, то с момента</w:t>
      </w:r>
      <w:r w:rsidR="001E20DB" w:rsidRPr="00F431EB">
        <w:rPr>
          <w:rFonts w:ascii="Arial" w:hAnsi="Arial" w:cs="Arial"/>
        </w:rPr>
        <w:t xml:space="preserve"> получения Товара</w:t>
      </w:r>
      <w:r w:rsidRPr="00F431EB">
        <w:rPr>
          <w:rFonts w:ascii="Arial" w:hAnsi="Arial" w:cs="Arial"/>
        </w:rPr>
        <w:t xml:space="preserve"> Покупателем и</w:t>
      </w:r>
      <w:r w:rsidR="001E20DB" w:rsidRPr="00F431EB">
        <w:rPr>
          <w:rFonts w:ascii="Arial" w:hAnsi="Arial" w:cs="Arial"/>
        </w:rPr>
        <w:t xml:space="preserve"> подтвержденного подписанной сторонами товарно</w:t>
      </w:r>
      <w:r w:rsidR="006A2413" w:rsidRPr="00F431EB">
        <w:rPr>
          <w:rFonts w:ascii="Arial" w:hAnsi="Arial" w:cs="Arial"/>
        </w:rPr>
        <w:t>-транспортной</w:t>
      </w:r>
      <w:r w:rsidR="001E20DB" w:rsidRPr="00F431EB">
        <w:rPr>
          <w:rFonts w:ascii="Arial" w:hAnsi="Arial" w:cs="Arial"/>
        </w:rPr>
        <w:t xml:space="preserve"> накладной</w:t>
      </w:r>
      <w:r w:rsidRPr="00F431EB">
        <w:rPr>
          <w:rFonts w:ascii="Arial" w:hAnsi="Arial" w:cs="Arial"/>
        </w:rPr>
        <w:t>;</w:t>
      </w:r>
    </w:p>
    <w:p w14:paraId="76EB5F47" w14:textId="77777777" w:rsidR="00BF3D3C" w:rsidRDefault="00BF3D3C" w:rsidP="003B5E5C">
      <w:pPr>
        <w:pStyle w:val="20"/>
        <w:tabs>
          <w:tab w:val="num" w:pos="720"/>
          <w:tab w:val="left" w:pos="1080"/>
        </w:tabs>
        <w:ind w:firstLine="540"/>
        <w:rPr>
          <w:rFonts w:ascii="Arial" w:hAnsi="Arial" w:cs="Arial"/>
        </w:rPr>
      </w:pPr>
      <w:r w:rsidRPr="00F431EB">
        <w:rPr>
          <w:rFonts w:ascii="Arial" w:hAnsi="Arial" w:cs="Arial"/>
        </w:rPr>
        <w:t>-в случае осуществления поставки перевозчиком Покупателя, то с момента передачи Товара Поставщиком перевозчику Покупателя и подтвержденного подписанной сторонами товар</w:t>
      </w:r>
      <w:r w:rsidR="00FE262C" w:rsidRPr="00F431EB">
        <w:rPr>
          <w:rFonts w:ascii="Arial" w:hAnsi="Arial" w:cs="Arial"/>
        </w:rPr>
        <w:t>н</w:t>
      </w:r>
      <w:r w:rsidRPr="00F431EB">
        <w:rPr>
          <w:rFonts w:ascii="Arial" w:hAnsi="Arial" w:cs="Arial"/>
        </w:rPr>
        <w:t>о-транспортной накладной</w:t>
      </w:r>
      <w:r w:rsidR="00527D80" w:rsidRPr="00F431EB">
        <w:rPr>
          <w:rFonts w:ascii="Arial" w:hAnsi="Arial" w:cs="Arial"/>
        </w:rPr>
        <w:t>.</w:t>
      </w:r>
    </w:p>
    <w:p w14:paraId="76EB5F48" w14:textId="77777777" w:rsidR="00FA7FC0" w:rsidRDefault="00475AD5" w:rsidP="003B5E5C">
      <w:pPr>
        <w:pStyle w:val="20"/>
        <w:tabs>
          <w:tab w:val="num" w:pos="720"/>
          <w:tab w:val="left" w:pos="1080"/>
        </w:tabs>
        <w:ind w:firstLine="540"/>
        <w:rPr>
          <w:rFonts w:ascii="Arial" w:hAnsi="Arial" w:cs="Arial"/>
        </w:rPr>
      </w:pPr>
      <w:r>
        <w:rPr>
          <w:rFonts w:ascii="Arial" w:hAnsi="Arial" w:cs="Arial"/>
        </w:rPr>
        <w:t>8</w:t>
      </w:r>
      <w:r w:rsidR="00FA7FC0">
        <w:rPr>
          <w:rFonts w:ascii="Arial" w:hAnsi="Arial" w:cs="Arial"/>
        </w:rPr>
        <w:t>.</w:t>
      </w:r>
      <w:r w:rsidR="00D15CEB">
        <w:rPr>
          <w:rFonts w:ascii="Arial" w:hAnsi="Arial" w:cs="Arial"/>
        </w:rPr>
        <w:t>7</w:t>
      </w:r>
      <w:r w:rsidR="00FA7FC0" w:rsidRPr="00FA7FC0">
        <w:rPr>
          <w:rFonts w:ascii="Arial" w:hAnsi="Arial" w:cs="Arial"/>
        </w:rPr>
        <w:t xml:space="preserve">. Покупатель вправе проводить проверки качества поставляемых Товаров. В случае если Покупателю поступила жалоба и (или) претензия на качество Товара от клиента-потребителя Товара, Покупатель вправе проводить проверки качества Товара, в том числе с привлечением экспертов. В случае обнаружения несоответствия Товара требованиям, указанным в настоящем Договоре или предъявляемым к Товару иными обязательными нормативными документами, Покупатель вправе вернуть Товар Поставщику, потребовать его замены на удовлетворяющий всем требованиям Товар, отказаться от его оплаты или требовать возврата уплаченной за него денежной суммы. Поставщик обязуется возместить Покупателю понесенные им в связи с этим расходы. </w:t>
      </w:r>
      <w:r w:rsidR="00FA7FC0" w:rsidRPr="00D24555">
        <w:rPr>
          <w:rFonts w:ascii="Arial" w:hAnsi="Arial" w:cs="Arial"/>
        </w:rPr>
        <w:t xml:space="preserve">Причем оплата услуг экспертов возмещается Покупателю независимо от результата экспертизы, в случае если проведение экспертизы Товара было вызвано письменным заявлением </w:t>
      </w:r>
      <w:r w:rsidR="00A34885" w:rsidRPr="00A34885">
        <w:rPr>
          <w:rFonts w:ascii="Arial" w:hAnsi="Arial" w:cs="Arial"/>
        </w:rPr>
        <w:t>клиента-потребителя.</w:t>
      </w:r>
    </w:p>
    <w:p w14:paraId="76EB5F49" w14:textId="77777777" w:rsidR="001E20DB" w:rsidRPr="001B251D" w:rsidRDefault="00475AD5" w:rsidP="003B5E5C">
      <w:pPr>
        <w:pStyle w:val="20"/>
        <w:tabs>
          <w:tab w:val="num" w:pos="720"/>
          <w:tab w:val="left" w:pos="1080"/>
        </w:tabs>
        <w:ind w:firstLine="540"/>
        <w:rPr>
          <w:rFonts w:ascii="Arial" w:hAnsi="Arial" w:cs="Arial"/>
        </w:rPr>
      </w:pPr>
      <w:r>
        <w:rPr>
          <w:rFonts w:ascii="Arial" w:hAnsi="Arial" w:cs="Arial"/>
        </w:rPr>
        <w:t>8</w:t>
      </w:r>
      <w:r w:rsidR="001E20DB" w:rsidRPr="001B251D">
        <w:rPr>
          <w:rFonts w:ascii="Arial" w:hAnsi="Arial" w:cs="Arial"/>
        </w:rPr>
        <w:t>.</w:t>
      </w:r>
      <w:r w:rsidR="00D15CEB">
        <w:rPr>
          <w:rFonts w:ascii="Arial" w:hAnsi="Arial" w:cs="Arial"/>
        </w:rPr>
        <w:t>8</w:t>
      </w:r>
      <w:r w:rsidR="001E20DB" w:rsidRPr="001B251D">
        <w:rPr>
          <w:rFonts w:ascii="Arial" w:hAnsi="Arial" w:cs="Arial"/>
        </w:rPr>
        <w:t>. Если по вине Поставщика или производителя на поставленный Товар государственными контролирующими или иными органами был наложен арест или Товар был конфискован (изъят у Покупателя), либо на Покупателя был наложен штраф, то Поставщик обязан возместить все расходы, понесенные Покупателем в связи с этим, в том числе уплаченный штраф. При этом под виной Поставщика, в том числе, но не исключительно</w:t>
      </w:r>
      <w:r w:rsidR="001E20DB" w:rsidRPr="00FA7FC0">
        <w:rPr>
          <w:rFonts w:ascii="Arial" w:hAnsi="Arial" w:cs="Arial"/>
        </w:rPr>
        <w:t>, понимается любое несоответствие Товара (в т.ч. тара, упаковка, этикетка,</w:t>
      </w:r>
      <w:r w:rsidR="00FA7FC0" w:rsidRPr="00FA7FC0">
        <w:rPr>
          <w:rFonts w:ascii="Arial" w:hAnsi="Arial" w:cs="Arial"/>
        </w:rPr>
        <w:t xml:space="preserve"> вес</w:t>
      </w:r>
      <w:r w:rsidR="00981682">
        <w:rPr>
          <w:rFonts w:ascii="Arial" w:hAnsi="Arial" w:cs="Arial"/>
        </w:rPr>
        <w:t xml:space="preserve"> </w:t>
      </w:r>
      <w:r w:rsidR="00FA7FC0" w:rsidRPr="00FA7FC0">
        <w:rPr>
          <w:rFonts w:ascii="Arial" w:hAnsi="Arial" w:cs="Arial"/>
        </w:rPr>
        <w:t>(кг),</w:t>
      </w:r>
      <w:r w:rsidR="00981682">
        <w:rPr>
          <w:rFonts w:ascii="Arial" w:hAnsi="Arial" w:cs="Arial"/>
        </w:rPr>
        <w:t xml:space="preserve"> </w:t>
      </w:r>
      <w:r w:rsidR="00FA7FC0" w:rsidRPr="00FA7FC0">
        <w:rPr>
          <w:rFonts w:ascii="Arial" w:hAnsi="Arial" w:cs="Arial"/>
        </w:rPr>
        <w:t>объем(л), вложение, размер (ВхШхГ в см), % содержания спирта, название</w:t>
      </w:r>
      <w:r w:rsidR="001E20DB" w:rsidRPr="00FA7FC0">
        <w:rPr>
          <w:rFonts w:ascii="Arial" w:hAnsi="Arial" w:cs="Arial"/>
        </w:rPr>
        <w:t xml:space="preserve"> и проч</w:t>
      </w:r>
      <w:r w:rsidR="00981682">
        <w:rPr>
          <w:rFonts w:ascii="Arial" w:hAnsi="Arial" w:cs="Arial"/>
        </w:rPr>
        <w:t>ее</w:t>
      </w:r>
      <w:r w:rsidR="001E20DB" w:rsidRPr="00FA7FC0">
        <w:rPr>
          <w:rFonts w:ascii="Arial" w:hAnsi="Arial" w:cs="Arial"/>
        </w:rPr>
        <w:t>), а также сопутствующих и сопроводительных документов к нему требованиям действующих нормативных актов (см. в т.ч. п.п. 1.3..</w:t>
      </w:r>
      <w:r w:rsidR="00981682">
        <w:rPr>
          <w:rFonts w:ascii="Arial" w:hAnsi="Arial" w:cs="Arial"/>
        </w:rPr>
        <w:t>,</w:t>
      </w:r>
      <w:r w:rsidR="001E20DB" w:rsidRPr="00FA7FC0">
        <w:rPr>
          <w:rFonts w:ascii="Arial" w:hAnsi="Arial" w:cs="Arial"/>
        </w:rPr>
        <w:t xml:space="preserve"> 1.4.,. настоящего Договора).</w:t>
      </w:r>
    </w:p>
    <w:p w14:paraId="76EB5F4A" w14:textId="77777777" w:rsidR="001E20DB" w:rsidRDefault="00475AD5" w:rsidP="003B5E5C">
      <w:pPr>
        <w:pStyle w:val="20"/>
        <w:tabs>
          <w:tab w:val="num" w:pos="720"/>
          <w:tab w:val="left" w:pos="1080"/>
        </w:tabs>
        <w:ind w:firstLine="540"/>
        <w:rPr>
          <w:rFonts w:ascii="Arial" w:hAnsi="Arial" w:cs="Arial"/>
        </w:rPr>
      </w:pPr>
      <w:r>
        <w:rPr>
          <w:rFonts w:ascii="Arial" w:hAnsi="Arial" w:cs="Arial"/>
        </w:rPr>
        <w:t>8</w:t>
      </w:r>
      <w:r w:rsidR="001E20DB" w:rsidRPr="001B251D">
        <w:rPr>
          <w:rFonts w:ascii="Arial" w:hAnsi="Arial" w:cs="Arial"/>
        </w:rPr>
        <w:t>.</w:t>
      </w:r>
      <w:r w:rsidR="00D15CEB">
        <w:rPr>
          <w:rFonts w:ascii="Arial" w:hAnsi="Arial" w:cs="Arial"/>
        </w:rPr>
        <w:t>9</w:t>
      </w:r>
      <w:r w:rsidR="001E20DB" w:rsidRPr="001B251D">
        <w:rPr>
          <w:rFonts w:ascii="Arial" w:hAnsi="Arial" w:cs="Arial"/>
        </w:rPr>
        <w:t xml:space="preserve">. Покупатель вправе в одностороннем внесудебном порядке изменить условия настоящего Договора в отношении ассортимента Товара, утвержденного в подписанном Сторонами ДС. </w:t>
      </w:r>
      <w:r w:rsidR="00EE0EFF" w:rsidRPr="001B251D">
        <w:rPr>
          <w:rFonts w:ascii="Arial" w:hAnsi="Arial" w:cs="Arial"/>
        </w:rPr>
        <w:t>Товар считается выведенным из ассортимента, а товарная позиция исключенной из ДС по истечение 3 (трех) дней с момента получения Поставщиком уведомления от Покупателя о таком изменении условий настоящего Договора.</w:t>
      </w:r>
    </w:p>
    <w:p w14:paraId="76EB5F4B" w14:textId="77777777" w:rsidR="006B6441" w:rsidRPr="00363D9C" w:rsidRDefault="006B6441" w:rsidP="006B6441">
      <w:pPr>
        <w:ind w:left="-6" w:firstLine="573"/>
        <w:contextualSpacing/>
        <w:jc w:val="both"/>
        <w:rPr>
          <w:rFonts w:ascii="Arial" w:hAnsi="Arial" w:cs="Arial"/>
          <w:lang w:eastAsia="en-US"/>
        </w:rPr>
      </w:pPr>
      <w:r w:rsidRPr="00363D9C">
        <w:rPr>
          <w:rFonts w:ascii="Arial" w:hAnsi="Arial" w:cs="Arial"/>
          <w:lang w:eastAsia="ar-SA"/>
        </w:rPr>
        <w:t>8.</w:t>
      </w:r>
      <w:r w:rsidR="00D15CEB">
        <w:rPr>
          <w:rFonts w:ascii="Arial" w:hAnsi="Arial" w:cs="Arial"/>
          <w:lang w:eastAsia="ar-SA"/>
        </w:rPr>
        <w:t>10</w:t>
      </w:r>
      <w:r w:rsidRPr="00363D9C">
        <w:rPr>
          <w:rFonts w:ascii="Arial" w:hAnsi="Arial" w:cs="Arial"/>
          <w:lang w:eastAsia="ar-SA"/>
        </w:rPr>
        <w:t>.</w:t>
      </w:r>
      <w:r w:rsidRPr="00363D9C">
        <w:rPr>
          <w:rFonts w:ascii="Arial" w:eastAsia="Calibri" w:hAnsi="Arial" w:cs="Arial"/>
          <w:lang w:val="x-none" w:eastAsia="en-US"/>
        </w:rPr>
        <w:t xml:space="preserve"> </w:t>
      </w:r>
      <w:r w:rsidRPr="00363D9C">
        <w:rPr>
          <w:rFonts w:ascii="Arial" w:hAnsi="Arial" w:cs="Arial"/>
          <w:lang w:eastAsia="en-US"/>
        </w:rPr>
        <w:t>Стороны Договора обязуются соблюдать, а также обеспечивать соблюдение их аффилированными лицами, работниками и посредниками, действующими по Договору, условия антикоррупционной оговорки, предусмотренной п.8.10. настоящего Договора, а также оказывать друг другу содействие в случае действительного или возможного нарушения ее требований.</w:t>
      </w:r>
    </w:p>
    <w:p w14:paraId="76EB5F4C" w14:textId="77777777" w:rsidR="006B6441" w:rsidRPr="00363D9C" w:rsidRDefault="006B6441" w:rsidP="006B6441">
      <w:pPr>
        <w:autoSpaceDE w:val="0"/>
        <w:autoSpaceDN w:val="0"/>
        <w:adjustRightInd w:val="0"/>
        <w:ind w:firstLine="567"/>
        <w:jc w:val="both"/>
        <w:rPr>
          <w:rFonts w:ascii="Arial" w:eastAsia="Calibri" w:hAnsi="Arial" w:cs="Arial"/>
          <w:lang w:val="x-none" w:eastAsia="en-US"/>
        </w:rPr>
      </w:pPr>
      <w:r w:rsidRPr="00363D9C">
        <w:rPr>
          <w:rFonts w:ascii="Arial" w:hAnsi="Arial" w:cs="Arial"/>
          <w:lang w:eastAsia="en-US"/>
        </w:rPr>
        <w:t>8.1</w:t>
      </w:r>
      <w:r w:rsidR="00D15CEB">
        <w:rPr>
          <w:rFonts w:ascii="Arial" w:hAnsi="Arial" w:cs="Arial"/>
          <w:lang w:eastAsia="en-US"/>
        </w:rPr>
        <w:t>1</w:t>
      </w:r>
      <w:r w:rsidRPr="00363D9C">
        <w:rPr>
          <w:rFonts w:ascii="Arial" w:hAnsi="Arial" w:cs="Arial"/>
          <w:lang w:eastAsia="en-US"/>
        </w:rPr>
        <w:t>.</w:t>
      </w:r>
      <w:r w:rsidRPr="00363D9C">
        <w:rPr>
          <w:rFonts w:ascii="Arial" w:eastAsia="Calibri" w:hAnsi="Arial" w:cs="Arial"/>
          <w:lang w:val="x-none" w:eastAsia="en-US"/>
        </w:rPr>
        <w:t xml:space="preserve"> Каждая из Сторон Договора, ее аффилированные лица, работники или посредники отказываются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14:paraId="76EB5F4D" w14:textId="77777777" w:rsidR="006B6441" w:rsidRPr="00363D9C" w:rsidRDefault="006B6441" w:rsidP="006B6441">
      <w:pPr>
        <w:autoSpaceDE w:val="0"/>
        <w:autoSpaceDN w:val="0"/>
        <w:adjustRightInd w:val="0"/>
        <w:ind w:firstLine="567"/>
        <w:rPr>
          <w:rFonts w:ascii="Arial" w:eastAsia="Calibri" w:hAnsi="Arial" w:cs="Arial"/>
          <w:lang w:val="x-none" w:eastAsia="en-US"/>
        </w:rPr>
      </w:pPr>
      <w:r w:rsidRPr="00363D9C">
        <w:rPr>
          <w:rFonts w:ascii="Arial" w:eastAsia="Calibri" w:hAnsi="Arial" w:cs="Arial"/>
          <w:lang w:val="x-none" w:eastAsia="en-US"/>
        </w:rPr>
        <w:t>Под действиями работника, осуществляемыми в пользу стимулирующей его Стороны, понимаются:</w:t>
      </w:r>
    </w:p>
    <w:p w14:paraId="76EB5F4E" w14:textId="77777777" w:rsidR="006B6441" w:rsidRPr="00363D9C" w:rsidRDefault="006B6441" w:rsidP="006B6441">
      <w:pPr>
        <w:numPr>
          <w:ilvl w:val="0"/>
          <w:numId w:val="25"/>
        </w:numPr>
        <w:autoSpaceDE w:val="0"/>
        <w:autoSpaceDN w:val="0"/>
        <w:adjustRightInd w:val="0"/>
        <w:ind w:left="0" w:firstLine="0"/>
        <w:rPr>
          <w:rFonts w:ascii="Arial" w:eastAsia="Calibri" w:hAnsi="Arial" w:cs="Arial"/>
          <w:lang w:val="x-none" w:eastAsia="en-US"/>
        </w:rPr>
      </w:pPr>
      <w:r w:rsidRPr="00363D9C">
        <w:rPr>
          <w:rFonts w:ascii="Arial" w:eastAsia="Calibri" w:hAnsi="Arial" w:cs="Arial"/>
          <w:lang w:val="x-none" w:eastAsia="en-US"/>
        </w:rPr>
        <w:t>предоставление неоправданных преимуществ по сравнению с другими контрагентами;</w:t>
      </w:r>
    </w:p>
    <w:p w14:paraId="76EB5F4F" w14:textId="77777777" w:rsidR="006B6441" w:rsidRPr="00363D9C" w:rsidRDefault="006B6441" w:rsidP="006B6441">
      <w:pPr>
        <w:numPr>
          <w:ilvl w:val="0"/>
          <w:numId w:val="25"/>
        </w:numPr>
        <w:autoSpaceDE w:val="0"/>
        <w:autoSpaceDN w:val="0"/>
        <w:adjustRightInd w:val="0"/>
        <w:ind w:left="0" w:firstLine="0"/>
        <w:rPr>
          <w:rFonts w:ascii="Arial" w:eastAsia="Calibri" w:hAnsi="Arial" w:cs="Arial"/>
          <w:lang w:val="x-none" w:eastAsia="en-US"/>
        </w:rPr>
      </w:pPr>
      <w:r w:rsidRPr="00363D9C">
        <w:rPr>
          <w:rFonts w:ascii="Arial" w:eastAsia="Calibri" w:hAnsi="Arial" w:cs="Arial"/>
          <w:lang w:val="x-none" w:eastAsia="en-US"/>
        </w:rPr>
        <w:t>предоставление каких-либо гарантий;</w:t>
      </w:r>
    </w:p>
    <w:p w14:paraId="76EB5F50" w14:textId="77777777" w:rsidR="006B6441" w:rsidRPr="00363D9C" w:rsidRDefault="006B6441" w:rsidP="006B6441">
      <w:pPr>
        <w:numPr>
          <w:ilvl w:val="0"/>
          <w:numId w:val="25"/>
        </w:numPr>
        <w:autoSpaceDE w:val="0"/>
        <w:autoSpaceDN w:val="0"/>
        <w:adjustRightInd w:val="0"/>
        <w:ind w:left="0" w:firstLine="0"/>
        <w:rPr>
          <w:rFonts w:ascii="Arial" w:eastAsia="Calibri" w:hAnsi="Arial" w:cs="Arial"/>
          <w:lang w:val="x-none" w:eastAsia="en-US"/>
        </w:rPr>
      </w:pPr>
      <w:r w:rsidRPr="00363D9C">
        <w:rPr>
          <w:rFonts w:ascii="Arial" w:eastAsia="Calibri" w:hAnsi="Arial" w:cs="Arial"/>
          <w:lang w:val="x-none" w:eastAsia="en-US"/>
        </w:rPr>
        <w:t>ускорение существующих процедур;</w:t>
      </w:r>
    </w:p>
    <w:p w14:paraId="76EB5F51" w14:textId="77777777" w:rsidR="006B6441" w:rsidRPr="00363D9C" w:rsidRDefault="006B6441" w:rsidP="00833F01">
      <w:pPr>
        <w:numPr>
          <w:ilvl w:val="0"/>
          <w:numId w:val="25"/>
        </w:numPr>
        <w:autoSpaceDE w:val="0"/>
        <w:autoSpaceDN w:val="0"/>
        <w:adjustRightInd w:val="0"/>
        <w:ind w:left="0" w:firstLine="0"/>
        <w:jc w:val="both"/>
        <w:rPr>
          <w:rFonts w:ascii="Arial" w:eastAsia="Calibri" w:hAnsi="Arial" w:cs="Arial"/>
          <w:lang w:val="x-none" w:eastAsia="en-US"/>
        </w:rPr>
      </w:pPr>
      <w:r w:rsidRPr="00363D9C">
        <w:rPr>
          <w:rFonts w:ascii="Arial" w:eastAsia="Calibri" w:hAnsi="Arial" w:cs="Arial"/>
          <w:lang w:val="x-none" w:eastAsia="en-US"/>
        </w:rPr>
        <w:t>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76EB5F52" w14:textId="77777777" w:rsidR="006B6441" w:rsidRPr="00363D9C" w:rsidRDefault="006B6441" w:rsidP="006B6441">
      <w:pPr>
        <w:numPr>
          <w:ilvl w:val="0"/>
          <w:numId w:val="25"/>
        </w:numPr>
        <w:suppressAutoHyphens/>
        <w:ind w:left="0" w:firstLine="0"/>
        <w:contextualSpacing/>
        <w:jc w:val="both"/>
        <w:rPr>
          <w:rFonts w:ascii="Arial" w:hAnsi="Arial" w:cs="Arial"/>
          <w:lang w:eastAsia="en-US"/>
        </w:rPr>
      </w:pPr>
      <w:r w:rsidRPr="00363D9C">
        <w:rPr>
          <w:rFonts w:ascii="Arial" w:hAnsi="Arial" w:cs="Arial"/>
          <w:lang w:eastAsia="en-US"/>
        </w:rPr>
        <w:t xml:space="preserve">иные действия, нарушающие действующее антикоррупционное законодательство, включая коммерческий подкуп и иные противозаконные и неправомерные средства ведения бизнеса. </w:t>
      </w:r>
    </w:p>
    <w:p w14:paraId="76EB5F53" w14:textId="77777777" w:rsidR="006B6441" w:rsidRPr="00363D9C" w:rsidRDefault="006B6441" w:rsidP="006B6441">
      <w:pPr>
        <w:suppressAutoHyphens/>
        <w:ind w:left="-6" w:firstLine="573"/>
        <w:contextualSpacing/>
        <w:jc w:val="both"/>
        <w:rPr>
          <w:rFonts w:ascii="Arial" w:hAnsi="Arial" w:cs="Arial"/>
          <w:lang w:eastAsia="en-US"/>
        </w:rPr>
      </w:pPr>
      <w:r w:rsidRPr="00363D9C">
        <w:rPr>
          <w:rFonts w:ascii="Arial" w:hAnsi="Arial" w:cs="Arial"/>
          <w:lang w:eastAsia="ar-SA"/>
        </w:rPr>
        <w:t>8.1</w:t>
      </w:r>
      <w:r w:rsidR="00D15CEB">
        <w:rPr>
          <w:rFonts w:ascii="Arial" w:hAnsi="Arial" w:cs="Arial"/>
          <w:lang w:eastAsia="ar-SA"/>
        </w:rPr>
        <w:t>1</w:t>
      </w:r>
      <w:r w:rsidRPr="00363D9C">
        <w:rPr>
          <w:rFonts w:ascii="Arial" w:hAnsi="Arial" w:cs="Arial"/>
          <w:lang w:eastAsia="ar-SA"/>
        </w:rPr>
        <w:t>.1.В случае возникновения у Стороны Договора подозрений, что произошло или может произойти нарушение каких-либо положений оговорки, соответствующая Сторона обязуется уведомить другую Сторону в письменной форме и имеет право приостановить исполнение обязательств по Договору до получения подтверждения от другой Стороны, что нарушение не произошло или не произойдет. Подтверждение должно быть направлено в течение десяти рабочих дней с даты получения письменного уведомления. Стороны обязуются совместно вести письменные и устные переговоры по урегулированию спорной ситуации.</w:t>
      </w:r>
    </w:p>
    <w:p w14:paraId="76EB5F54" w14:textId="77777777" w:rsidR="006B6441" w:rsidRPr="00363D9C" w:rsidRDefault="006B6441" w:rsidP="006B6441">
      <w:pPr>
        <w:autoSpaceDE w:val="0"/>
        <w:autoSpaceDN w:val="0"/>
        <w:adjustRightInd w:val="0"/>
        <w:ind w:firstLine="573"/>
        <w:jc w:val="both"/>
        <w:rPr>
          <w:rFonts w:ascii="Arial" w:eastAsia="Calibri" w:hAnsi="Arial" w:cs="Arial"/>
          <w:lang w:eastAsia="en-US"/>
        </w:rPr>
      </w:pPr>
      <w:r w:rsidRPr="00363D9C">
        <w:rPr>
          <w:rFonts w:ascii="Arial" w:eastAsia="Calibri" w:hAnsi="Arial" w:cs="Arial"/>
          <w:lang w:eastAsia="en-US"/>
        </w:rPr>
        <w:t>8.1</w:t>
      </w:r>
      <w:r w:rsidR="00D15CEB">
        <w:rPr>
          <w:rFonts w:ascii="Arial" w:eastAsia="Calibri" w:hAnsi="Arial" w:cs="Arial"/>
          <w:lang w:eastAsia="en-US"/>
        </w:rPr>
        <w:t>1</w:t>
      </w:r>
      <w:r w:rsidRPr="00363D9C">
        <w:rPr>
          <w:rFonts w:ascii="Arial" w:eastAsia="Calibri" w:hAnsi="Arial" w:cs="Arial"/>
          <w:lang w:eastAsia="en-US"/>
        </w:rPr>
        <w:t>.2.</w:t>
      </w:r>
      <w:r w:rsidRPr="00363D9C">
        <w:rPr>
          <w:rFonts w:ascii="Arial" w:eastAsia="Calibri" w:hAnsi="Arial" w:cs="Arial"/>
          <w:lang w:val="x-none" w:eastAsia="en-US"/>
        </w:rPr>
        <w:t xml:space="preserve">В случае </w:t>
      </w:r>
      <w:r w:rsidRPr="00363D9C">
        <w:rPr>
          <w:rFonts w:ascii="Arial" w:eastAsia="Calibri" w:hAnsi="Arial" w:cs="Arial"/>
          <w:lang w:eastAsia="en-US"/>
        </w:rPr>
        <w:t xml:space="preserve">наличия подтвержденного (доказанного) </w:t>
      </w:r>
      <w:r w:rsidRPr="00363D9C">
        <w:rPr>
          <w:rFonts w:ascii="Arial" w:eastAsia="Calibri" w:hAnsi="Arial" w:cs="Arial"/>
          <w:lang w:val="x-none" w:eastAsia="en-US"/>
        </w:rPr>
        <w:t xml:space="preserve">нарушения одной Стороной обязательств воздерживаться от запрещенных </w:t>
      </w:r>
      <w:r w:rsidRPr="00363D9C">
        <w:rPr>
          <w:rFonts w:ascii="Arial" w:eastAsia="Calibri" w:hAnsi="Arial" w:cs="Arial"/>
          <w:lang w:eastAsia="en-US"/>
        </w:rPr>
        <w:t>п.8.10.</w:t>
      </w:r>
      <w:r w:rsidRPr="00363D9C">
        <w:rPr>
          <w:rFonts w:ascii="Arial" w:eastAsia="Calibri" w:hAnsi="Arial" w:cs="Arial"/>
          <w:lang w:val="x-none" w:eastAsia="en-US"/>
        </w:rPr>
        <w:t xml:space="preserve">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w:t>
      </w:r>
    </w:p>
    <w:p w14:paraId="76EB5F55" w14:textId="77777777" w:rsidR="009226C1" w:rsidRDefault="009226C1" w:rsidP="009226C1">
      <w:pPr>
        <w:shd w:val="clear" w:color="auto" w:fill="FFFFFF"/>
        <w:spacing w:line="270" w:lineRule="atLeast"/>
        <w:ind w:firstLine="567"/>
        <w:jc w:val="both"/>
        <w:rPr>
          <w:rFonts w:ascii="Arial" w:hAnsi="Arial" w:cs="Arial"/>
        </w:rPr>
      </w:pPr>
      <w:r w:rsidRPr="004B4A9C">
        <w:rPr>
          <w:rFonts w:ascii="Arial" w:hAnsi="Arial" w:cs="Arial"/>
        </w:rPr>
        <w:lastRenderedPageBreak/>
        <w:t>8.1</w:t>
      </w:r>
      <w:r w:rsidR="00D15CEB">
        <w:rPr>
          <w:rFonts w:ascii="Arial" w:hAnsi="Arial" w:cs="Arial"/>
        </w:rPr>
        <w:t>2</w:t>
      </w:r>
      <w:r w:rsidRPr="004B4A9C">
        <w:rPr>
          <w:rFonts w:ascii="Arial" w:hAnsi="Arial" w:cs="Arial"/>
        </w:rPr>
        <w:t>. Поставщик несет ответственность за нарушения действующего законодательства и гарантий, установленных настоящим договором. Поставщик обязуется возместить Покупателю убытки</w:t>
      </w:r>
      <w:r w:rsidR="00207750" w:rsidRPr="004B4A9C">
        <w:rPr>
          <w:rFonts w:ascii="Arial" w:hAnsi="Arial" w:cs="Arial"/>
        </w:rPr>
        <w:t>, пени и штрафы, а так же имущественные потери</w:t>
      </w:r>
      <w:r w:rsidRPr="004B4A9C">
        <w:rPr>
          <w:rFonts w:ascii="Arial" w:hAnsi="Arial" w:cs="Arial"/>
        </w:rPr>
        <w:t>, понесенные Покупателем вследствие нарушения Поставщиком налогового законодательства.</w:t>
      </w:r>
    </w:p>
    <w:p w14:paraId="76EB5F56" w14:textId="77777777" w:rsidR="00D15CEB" w:rsidRDefault="00D15CEB" w:rsidP="00D15CEB">
      <w:pPr>
        <w:shd w:val="clear" w:color="auto" w:fill="FFFFFF"/>
        <w:spacing w:line="270" w:lineRule="atLeast"/>
        <w:ind w:firstLine="567"/>
        <w:jc w:val="both"/>
        <w:rPr>
          <w:rFonts w:ascii="Arial" w:hAnsi="Arial" w:cs="Arial"/>
        </w:rPr>
      </w:pPr>
      <w:r>
        <w:rPr>
          <w:rFonts w:ascii="Arial" w:hAnsi="Arial" w:cs="Arial"/>
        </w:rPr>
        <w:t>8.12.1.</w:t>
      </w:r>
      <w:r w:rsidRPr="004E71F0">
        <w:rPr>
          <w:rFonts w:ascii="Arial" w:hAnsi="Arial" w:cs="Arial"/>
        </w:rPr>
        <w:t>Поставщик в период действия Договора обязуется соблюдать гарантий добросовестного исполнения обязательств (налоговая оговорка).</w:t>
      </w:r>
    </w:p>
    <w:p w14:paraId="76EB5F57" w14:textId="77777777" w:rsidR="00D15CEB" w:rsidRPr="004E71F0" w:rsidRDefault="00D15CEB" w:rsidP="00D15CEB">
      <w:pPr>
        <w:shd w:val="clear" w:color="auto" w:fill="FFFFFF"/>
        <w:spacing w:line="270" w:lineRule="atLeast"/>
        <w:ind w:firstLine="567"/>
        <w:jc w:val="both"/>
        <w:rPr>
          <w:rFonts w:ascii="Arial" w:hAnsi="Arial" w:cs="Arial"/>
        </w:rPr>
      </w:pPr>
      <w:r>
        <w:rPr>
          <w:rFonts w:ascii="Arial" w:hAnsi="Arial" w:cs="Arial"/>
        </w:rPr>
        <w:t>8.12.2.</w:t>
      </w:r>
      <w:r w:rsidRPr="004E71F0">
        <w:rPr>
          <w:rFonts w:ascii="Arial" w:hAnsi="Arial" w:cs="Arial"/>
        </w:rPr>
        <w:t xml:space="preserve">Поставщик на момент заключения настоящего Договора, а также на весь период срока его действия предоставляет Покупателю следующие гарантии и заверения о том, что он: </w:t>
      </w:r>
    </w:p>
    <w:p w14:paraId="76EB5F58" w14:textId="77777777" w:rsidR="00D15CEB" w:rsidRPr="00613839" w:rsidRDefault="00D15CEB" w:rsidP="00D15CEB">
      <w:pPr>
        <w:pStyle w:val="af3"/>
        <w:numPr>
          <w:ilvl w:val="0"/>
          <w:numId w:val="30"/>
        </w:numPr>
        <w:spacing w:line="276" w:lineRule="auto"/>
        <w:contextualSpacing/>
        <w:jc w:val="both"/>
        <w:rPr>
          <w:rFonts w:ascii="Arial" w:hAnsi="Arial" w:cs="Arial"/>
          <w:sz w:val="20"/>
          <w:szCs w:val="20"/>
        </w:rPr>
      </w:pPr>
      <w:r w:rsidRPr="00613839">
        <w:rPr>
          <w:rFonts w:ascii="Arial" w:hAnsi="Arial" w:cs="Arial"/>
          <w:sz w:val="20"/>
          <w:szCs w:val="20"/>
        </w:rPr>
        <w:t>является и намерен являться в будущем добросовестным налогоплательщиком по обязательствам, в том числе, но не ограничиваясь, вытекающим из Договора поставки.</w:t>
      </w:r>
    </w:p>
    <w:p w14:paraId="76EB5F59" w14:textId="77777777" w:rsidR="00D15CEB" w:rsidRPr="00613839" w:rsidRDefault="00D15CEB" w:rsidP="00D15CEB">
      <w:pPr>
        <w:pStyle w:val="af3"/>
        <w:numPr>
          <w:ilvl w:val="0"/>
          <w:numId w:val="30"/>
        </w:numPr>
        <w:spacing w:line="276" w:lineRule="auto"/>
        <w:contextualSpacing/>
        <w:jc w:val="both"/>
        <w:rPr>
          <w:rFonts w:ascii="Arial" w:hAnsi="Arial" w:cs="Arial"/>
          <w:sz w:val="20"/>
          <w:szCs w:val="20"/>
        </w:rPr>
      </w:pPr>
      <w:r w:rsidRPr="00613839">
        <w:rPr>
          <w:rFonts w:ascii="Arial" w:hAnsi="Arial" w:cs="Arial"/>
          <w:sz w:val="20"/>
          <w:szCs w:val="20"/>
        </w:rPr>
        <w:t>обязуется соблюдать предусмотренные действующим законодательством требования относительно своевременного исчисления и уплаты обязательных налогов, сборов и страховых взносов;</w:t>
      </w:r>
    </w:p>
    <w:p w14:paraId="76EB5F5A" w14:textId="77777777" w:rsidR="00D15CEB" w:rsidRPr="00613839" w:rsidRDefault="00D15CEB" w:rsidP="00D15CEB">
      <w:pPr>
        <w:pStyle w:val="af3"/>
        <w:numPr>
          <w:ilvl w:val="0"/>
          <w:numId w:val="30"/>
        </w:numPr>
        <w:spacing w:line="276" w:lineRule="auto"/>
        <w:contextualSpacing/>
        <w:jc w:val="both"/>
        <w:rPr>
          <w:rFonts w:ascii="Arial" w:hAnsi="Arial" w:cs="Arial"/>
          <w:sz w:val="20"/>
          <w:szCs w:val="20"/>
        </w:rPr>
      </w:pPr>
      <w:r w:rsidRPr="00613839">
        <w:rPr>
          <w:rFonts w:ascii="Arial" w:hAnsi="Arial" w:cs="Arial"/>
          <w:sz w:val="20"/>
          <w:szCs w:val="20"/>
        </w:rPr>
        <w:t>ведет налоговый учет и составляет налоговую отчетность в соответствии с законодательством  о налогах и сборах, а так же своевременно, в полном объеме представляет  достоверную налоговую отчетность;</w:t>
      </w:r>
    </w:p>
    <w:p w14:paraId="76EB5F5B" w14:textId="77777777" w:rsidR="00D15CEB" w:rsidRPr="00613839" w:rsidRDefault="00D15CEB" w:rsidP="00D15CEB">
      <w:pPr>
        <w:pStyle w:val="af3"/>
        <w:numPr>
          <w:ilvl w:val="0"/>
          <w:numId w:val="30"/>
        </w:numPr>
        <w:spacing w:line="276" w:lineRule="auto"/>
        <w:contextualSpacing/>
        <w:jc w:val="both"/>
        <w:rPr>
          <w:rFonts w:ascii="Arial" w:hAnsi="Arial" w:cs="Arial"/>
          <w:sz w:val="20"/>
          <w:szCs w:val="20"/>
        </w:rPr>
      </w:pPr>
      <w:r w:rsidRPr="00613839">
        <w:rPr>
          <w:rFonts w:ascii="Arial" w:hAnsi="Arial" w:cs="Arial"/>
          <w:sz w:val="20"/>
          <w:szCs w:val="20"/>
        </w:rPr>
        <w:t>ведет бухгалтерский учет, составляет и представляет бухгалтерскую отчетность в соответствии с законодательством РФ и нормативными правовыми актами по бухгалтерскому учету;</w:t>
      </w:r>
    </w:p>
    <w:p w14:paraId="76EB5F5C" w14:textId="77777777" w:rsidR="00D15CEB" w:rsidRPr="00613839" w:rsidRDefault="00D15CEB" w:rsidP="00D15CEB">
      <w:pPr>
        <w:pStyle w:val="af3"/>
        <w:numPr>
          <w:ilvl w:val="0"/>
          <w:numId w:val="30"/>
        </w:numPr>
        <w:spacing w:line="276" w:lineRule="auto"/>
        <w:contextualSpacing/>
        <w:jc w:val="both"/>
        <w:rPr>
          <w:rFonts w:ascii="Arial" w:hAnsi="Arial" w:cs="Arial"/>
          <w:sz w:val="20"/>
          <w:szCs w:val="20"/>
        </w:rPr>
      </w:pPr>
      <w:r w:rsidRPr="00613839">
        <w:rPr>
          <w:rFonts w:ascii="Arial" w:hAnsi="Arial" w:cs="Arial"/>
          <w:sz w:val="20"/>
          <w:szCs w:val="20"/>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w:t>
      </w:r>
    </w:p>
    <w:p w14:paraId="76EB5F5D" w14:textId="77777777" w:rsidR="00D15CEB" w:rsidRPr="00613839" w:rsidRDefault="00D15CEB" w:rsidP="00D15CEB">
      <w:pPr>
        <w:pStyle w:val="af3"/>
        <w:spacing w:line="276" w:lineRule="auto"/>
        <w:ind w:left="0" w:firstLine="567"/>
        <w:jc w:val="both"/>
        <w:rPr>
          <w:rFonts w:ascii="Arial" w:hAnsi="Arial" w:cs="Arial"/>
          <w:sz w:val="20"/>
          <w:szCs w:val="20"/>
        </w:rPr>
      </w:pPr>
      <w:r w:rsidRPr="00613839">
        <w:rPr>
          <w:rFonts w:ascii="Arial" w:hAnsi="Arial" w:cs="Arial"/>
          <w:sz w:val="20"/>
          <w:szCs w:val="20"/>
        </w:rPr>
        <w:t>8.12.3.Предоставляемые Поставщиком гарантии предусматривают исключение недобросовестного поведения и злоупотребления правом, что позволит Сторонам работать в рамках правового поля, а также будут способствовать созданию нормальных условий ведения бизнеса.</w:t>
      </w:r>
    </w:p>
    <w:p w14:paraId="76EB5F5E" w14:textId="77777777" w:rsidR="00D15CEB" w:rsidRPr="004E71F0" w:rsidRDefault="00D15CEB" w:rsidP="00D15CEB">
      <w:pPr>
        <w:pStyle w:val="ab"/>
        <w:shd w:val="clear" w:color="auto" w:fill="FFFFFF"/>
        <w:spacing w:before="0" w:beforeAutospacing="0" w:after="0" w:afterAutospacing="0" w:line="270" w:lineRule="atLeast"/>
        <w:ind w:firstLine="567"/>
        <w:jc w:val="both"/>
        <w:rPr>
          <w:rFonts w:ascii="Arial" w:hAnsi="Arial" w:cs="Arial"/>
          <w:sz w:val="20"/>
          <w:szCs w:val="20"/>
        </w:rPr>
      </w:pPr>
      <w:r>
        <w:rPr>
          <w:rFonts w:ascii="Arial" w:hAnsi="Arial" w:cs="Arial"/>
          <w:sz w:val="20"/>
          <w:szCs w:val="20"/>
        </w:rPr>
        <w:t>8.12.4.</w:t>
      </w:r>
      <w:r w:rsidRPr="00722EF1">
        <w:rPr>
          <w:rFonts w:ascii="Arial" w:hAnsi="Arial" w:cs="Arial"/>
          <w:sz w:val="20"/>
          <w:szCs w:val="20"/>
        </w:rPr>
        <w:t xml:space="preserve">Поставщик обязуется предпринять все необходимые действия для соблюдения  предоставляемых гарантий </w:t>
      </w:r>
      <w:r>
        <w:rPr>
          <w:rFonts w:ascii="Arial" w:hAnsi="Arial" w:cs="Arial"/>
          <w:sz w:val="20"/>
          <w:szCs w:val="20"/>
        </w:rPr>
        <w:t xml:space="preserve">и заверений </w:t>
      </w:r>
      <w:r w:rsidRPr="00722EF1">
        <w:rPr>
          <w:rFonts w:ascii="Arial" w:hAnsi="Arial" w:cs="Arial"/>
          <w:sz w:val="20"/>
          <w:szCs w:val="20"/>
        </w:rPr>
        <w:t xml:space="preserve">в период всего срока действия Договора. </w:t>
      </w:r>
    </w:p>
    <w:p w14:paraId="76EB5F5F" w14:textId="77777777" w:rsidR="00D15CEB" w:rsidRPr="00722EF1" w:rsidRDefault="00D15CEB" w:rsidP="00D15CEB">
      <w:pPr>
        <w:pStyle w:val="ab"/>
        <w:shd w:val="clear" w:color="auto" w:fill="FFFFFF"/>
        <w:spacing w:before="0" w:beforeAutospacing="0" w:after="0" w:afterAutospacing="0" w:line="270" w:lineRule="atLeast"/>
        <w:ind w:firstLine="567"/>
        <w:jc w:val="both"/>
        <w:rPr>
          <w:rFonts w:ascii="Arial" w:hAnsi="Arial" w:cs="Arial"/>
          <w:sz w:val="20"/>
          <w:szCs w:val="20"/>
        </w:rPr>
      </w:pPr>
      <w:r>
        <w:rPr>
          <w:rFonts w:ascii="Arial" w:hAnsi="Arial" w:cs="Arial"/>
          <w:sz w:val="20"/>
          <w:szCs w:val="20"/>
        </w:rPr>
        <w:t>8.12.5.</w:t>
      </w:r>
      <w:r w:rsidRPr="00722EF1">
        <w:rPr>
          <w:rFonts w:ascii="Arial" w:hAnsi="Arial" w:cs="Arial"/>
          <w:sz w:val="20"/>
          <w:szCs w:val="20"/>
        </w:rPr>
        <w:t>Покупатель не несет ответственности за действия/бездействия Поставщика, в случае нарушения им предоставленных гарантий и действующего  законодательства.</w:t>
      </w:r>
    </w:p>
    <w:p w14:paraId="76EB5F60" w14:textId="77777777" w:rsidR="00D15CEB" w:rsidRDefault="00D15CEB" w:rsidP="00613839">
      <w:pPr>
        <w:pStyle w:val="ab"/>
        <w:shd w:val="clear" w:color="auto" w:fill="FFFFFF"/>
        <w:spacing w:before="0" w:beforeAutospacing="0" w:after="0" w:afterAutospacing="0" w:line="270" w:lineRule="atLeast"/>
        <w:ind w:firstLine="567"/>
        <w:jc w:val="both"/>
        <w:rPr>
          <w:rFonts w:ascii="Arial" w:hAnsi="Arial" w:cs="Arial"/>
          <w:sz w:val="20"/>
          <w:szCs w:val="20"/>
        </w:rPr>
      </w:pPr>
      <w:r>
        <w:rPr>
          <w:rFonts w:ascii="Arial" w:hAnsi="Arial" w:cs="Arial"/>
          <w:sz w:val="20"/>
          <w:szCs w:val="20"/>
        </w:rPr>
        <w:t>8.12.6.</w:t>
      </w:r>
      <w:r w:rsidRPr="00015266">
        <w:rPr>
          <w:rFonts w:ascii="Arial" w:hAnsi="Arial" w:cs="Arial"/>
          <w:sz w:val="20"/>
          <w:szCs w:val="20"/>
        </w:rPr>
        <w:t>Поставщик обязан в срок не более 5 (пяти) банковских дней с момента получения соответствующего требования от Покупателя, возместить Покупателю убытки</w:t>
      </w:r>
      <w:r w:rsidRPr="004E71F0">
        <w:rPr>
          <w:rFonts w:ascii="Arial" w:hAnsi="Arial" w:cs="Arial"/>
          <w:sz w:val="20"/>
          <w:szCs w:val="20"/>
        </w:rPr>
        <w:t xml:space="preserve">, суммы </w:t>
      </w:r>
      <w:r w:rsidRPr="00015266">
        <w:rPr>
          <w:rFonts w:ascii="Arial" w:hAnsi="Arial" w:cs="Arial"/>
          <w:sz w:val="20"/>
          <w:szCs w:val="20"/>
        </w:rPr>
        <w:t>НДС, пени, штрафы, а также прочие</w:t>
      </w:r>
      <w:r w:rsidRPr="004E71F0">
        <w:rPr>
          <w:rFonts w:ascii="Arial" w:hAnsi="Arial" w:cs="Arial"/>
          <w:sz w:val="20"/>
          <w:szCs w:val="20"/>
        </w:rPr>
        <w:t xml:space="preserve"> имущественные потери, основания для возмещения которых определяются на условиях, установленных настоящим </w:t>
      </w:r>
      <w:r>
        <w:rPr>
          <w:rFonts w:ascii="Arial" w:hAnsi="Arial" w:cs="Arial"/>
          <w:sz w:val="20"/>
          <w:szCs w:val="20"/>
        </w:rPr>
        <w:t xml:space="preserve">Договором. </w:t>
      </w:r>
    </w:p>
    <w:p w14:paraId="76EB5F61" w14:textId="205868B3" w:rsidR="00D15CEB" w:rsidRPr="00165041" w:rsidRDefault="00D15CEB" w:rsidP="00613839">
      <w:pPr>
        <w:pStyle w:val="ab"/>
        <w:shd w:val="clear" w:color="auto" w:fill="FFFFFF"/>
        <w:spacing w:before="0" w:beforeAutospacing="0" w:after="0" w:afterAutospacing="0" w:line="270" w:lineRule="atLeast"/>
        <w:ind w:firstLine="567"/>
        <w:jc w:val="both"/>
        <w:rPr>
          <w:rFonts w:ascii="Arial" w:hAnsi="Arial" w:cs="Arial"/>
          <w:sz w:val="20"/>
          <w:szCs w:val="20"/>
        </w:rPr>
      </w:pPr>
      <w:r>
        <w:rPr>
          <w:rFonts w:ascii="Arial" w:hAnsi="Arial" w:cs="Arial"/>
          <w:sz w:val="20"/>
          <w:szCs w:val="20"/>
        </w:rPr>
        <w:t>8.12.7.</w:t>
      </w:r>
      <w:r w:rsidRPr="004E71F0">
        <w:rPr>
          <w:rFonts w:ascii="Arial" w:hAnsi="Arial" w:cs="Arial"/>
          <w:sz w:val="20"/>
          <w:szCs w:val="20"/>
        </w:rPr>
        <w:t>При нарушении Поставщиком гарантий и заверений предусмотренных п.</w:t>
      </w:r>
      <w:r w:rsidR="008A2194">
        <w:rPr>
          <w:rFonts w:ascii="Arial" w:hAnsi="Arial" w:cs="Arial"/>
          <w:sz w:val="20"/>
          <w:szCs w:val="20"/>
        </w:rPr>
        <w:t>8</w:t>
      </w:r>
      <w:r>
        <w:rPr>
          <w:rFonts w:ascii="Arial" w:hAnsi="Arial" w:cs="Arial"/>
          <w:sz w:val="20"/>
          <w:szCs w:val="20"/>
        </w:rPr>
        <w:t>.12.</w:t>
      </w:r>
      <w:r w:rsidRPr="004E71F0">
        <w:rPr>
          <w:rFonts w:ascii="Arial" w:hAnsi="Arial" w:cs="Arial"/>
          <w:sz w:val="20"/>
          <w:szCs w:val="20"/>
        </w:rPr>
        <w:t xml:space="preserve"> Договора, а так же требований о соблюдении налогового законодательства, на основании статьи 431.2 ГК РФ  Покупатель вправе потребовать от Поставщика возмещения в полном объеме убытков в размере доначислений (налоги, штрафы, пени), установленных на основании решения налогового</w:t>
      </w:r>
      <w:r>
        <w:rPr>
          <w:rFonts w:ascii="Arial" w:hAnsi="Arial" w:cs="Arial"/>
          <w:sz w:val="20"/>
          <w:szCs w:val="20"/>
        </w:rPr>
        <w:t xml:space="preserve"> органа </w:t>
      </w:r>
      <w:r w:rsidRPr="00165041">
        <w:rPr>
          <w:rFonts w:ascii="Arial" w:hAnsi="Arial" w:cs="Arial"/>
          <w:sz w:val="20"/>
          <w:szCs w:val="20"/>
        </w:rPr>
        <w:t xml:space="preserve">и предъявленных  к уплате Покупателю (или третьему лицу, прямо или косвенно приобретшему товар (работу, услугу) по цепочке взаимоотношений с Покупателем). </w:t>
      </w:r>
    </w:p>
    <w:p w14:paraId="76EB5F62" w14:textId="77777777" w:rsidR="00D15CEB" w:rsidRDefault="00D15CEB" w:rsidP="00613839">
      <w:pPr>
        <w:pStyle w:val="ab"/>
        <w:shd w:val="clear" w:color="auto" w:fill="FFFFFF"/>
        <w:spacing w:before="0" w:beforeAutospacing="0" w:after="0" w:afterAutospacing="0" w:line="270" w:lineRule="atLeast"/>
        <w:ind w:firstLine="567"/>
        <w:jc w:val="both"/>
        <w:rPr>
          <w:rFonts w:ascii="Arial" w:hAnsi="Arial" w:cs="Arial"/>
          <w:sz w:val="20"/>
          <w:szCs w:val="20"/>
        </w:rPr>
      </w:pPr>
      <w:r>
        <w:rPr>
          <w:rFonts w:ascii="Arial" w:hAnsi="Arial" w:cs="Arial"/>
          <w:sz w:val="20"/>
          <w:szCs w:val="20"/>
        </w:rPr>
        <w:t>8</w:t>
      </w:r>
      <w:r w:rsidRPr="00165041">
        <w:rPr>
          <w:rFonts w:ascii="Arial" w:hAnsi="Arial" w:cs="Arial"/>
          <w:sz w:val="20"/>
          <w:szCs w:val="20"/>
        </w:rPr>
        <w:t>.</w:t>
      </w:r>
      <w:r>
        <w:rPr>
          <w:rFonts w:ascii="Arial" w:hAnsi="Arial" w:cs="Arial"/>
          <w:sz w:val="20"/>
          <w:szCs w:val="20"/>
        </w:rPr>
        <w:t>1</w:t>
      </w:r>
      <w:r w:rsidRPr="00165041">
        <w:rPr>
          <w:rFonts w:ascii="Arial" w:hAnsi="Arial" w:cs="Arial"/>
          <w:sz w:val="20"/>
          <w:szCs w:val="20"/>
        </w:rPr>
        <w:t>2</w:t>
      </w:r>
      <w:r>
        <w:rPr>
          <w:rFonts w:ascii="Arial" w:hAnsi="Arial" w:cs="Arial"/>
          <w:sz w:val="20"/>
          <w:szCs w:val="20"/>
        </w:rPr>
        <w:t xml:space="preserve">.8 </w:t>
      </w:r>
      <w:r w:rsidRPr="00165041">
        <w:rPr>
          <w:rFonts w:ascii="Arial" w:hAnsi="Arial" w:cs="Arial"/>
          <w:sz w:val="20"/>
          <w:szCs w:val="20"/>
        </w:rPr>
        <w:t xml:space="preserve">.Поставщик обязуется возместить Покупателю в полном объеме имущественные потери по правилам статьи 406.1. Гражданского кодекса России, возникшие вследствие не устранения признаков несформированного источника по цепочке хозяйственных операций с участием Поставщика для принятия к вычету сумм НДС. Для подтверждения факта наступления указанных обстоятельств,  достаточным доказательством будет являться Информационное письмо территориального налогового органа, переданное по каналам телекоммуникационной связи. </w:t>
      </w:r>
    </w:p>
    <w:p w14:paraId="76EB5F63" w14:textId="77777777" w:rsidR="006B6441" w:rsidRPr="004B4A9C" w:rsidRDefault="006B6441" w:rsidP="003B5E5C">
      <w:pPr>
        <w:pStyle w:val="20"/>
        <w:tabs>
          <w:tab w:val="num" w:pos="720"/>
          <w:tab w:val="left" w:pos="1080"/>
        </w:tabs>
        <w:ind w:firstLine="540"/>
        <w:rPr>
          <w:rFonts w:ascii="Arial" w:hAnsi="Arial" w:cs="Arial"/>
        </w:rPr>
      </w:pPr>
    </w:p>
    <w:p w14:paraId="76EB5F64" w14:textId="77777777" w:rsidR="001E20DB" w:rsidRPr="001B251D" w:rsidRDefault="00475AD5" w:rsidP="003B5E5C">
      <w:pPr>
        <w:jc w:val="center"/>
        <w:rPr>
          <w:rFonts w:ascii="Arial" w:hAnsi="Arial" w:cs="Arial"/>
          <w:b/>
        </w:rPr>
      </w:pPr>
      <w:r>
        <w:rPr>
          <w:rFonts w:ascii="Arial" w:hAnsi="Arial" w:cs="Arial"/>
          <w:b/>
        </w:rPr>
        <w:t>9</w:t>
      </w:r>
      <w:r w:rsidR="00454F12">
        <w:rPr>
          <w:rFonts w:ascii="Arial" w:hAnsi="Arial" w:cs="Arial"/>
          <w:b/>
        </w:rPr>
        <w:t>. Форс-мажор</w:t>
      </w:r>
    </w:p>
    <w:p w14:paraId="76EB5F65" w14:textId="77777777" w:rsidR="001E20DB" w:rsidRPr="001B251D" w:rsidRDefault="00475AD5" w:rsidP="003B5E5C">
      <w:pPr>
        <w:ind w:firstLine="567"/>
        <w:jc w:val="both"/>
        <w:rPr>
          <w:rFonts w:ascii="Arial" w:hAnsi="Arial" w:cs="Arial"/>
        </w:rPr>
      </w:pPr>
      <w:r>
        <w:rPr>
          <w:rFonts w:ascii="Arial" w:hAnsi="Arial" w:cs="Arial"/>
        </w:rPr>
        <w:t>9</w:t>
      </w:r>
      <w:r w:rsidR="001E20DB" w:rsidRPr="001B251D">
        <w:rPr>
          <w:rFonts w:ascii="Arial" w:hAnsi="Arial" w:cs="Arial"/>
        </w:rPr>
        <w:t xml:space="preserve">.1. Стороны освобождаются от ответственности за частичное или полное неисполнение обязательств по настоящему Договору, если такое неисполнение является следствием обстоятельств непреодолимой силы (форс-мажора), а именно: наводнения, землетрясения и других природных стихийных действий, военных и других боевых, террористических действий, действия органов государственной власти и управления, если эти обстоятельства непосредственно повлияли на </w:t>
      </w:r>
      <w:r w:rsidR="001E20DB" w:rsidRPr="001B251D">
        <w:rPr>
          <w:rFonts w:ascii="Arial" w:hAnsi="Arial" w:cs="Arial"/>
        </w:rPr>
        <w:lastRenderedPageBreak/>
        <w:t>исполнение настоящего Договора. При этом срок исполнения обязательств откладывается на период действия случая форс-мажора.</w:t>
      </w:r>
    </w:p>
    <w:p w14:paraId="76EB5F66" w14:textId="77777777" w:rsidR="001E20DB" w:rsidRPr="001B251D" w:rsidRDefault="00475AD5" w:rsidP="003B5E5C">
      <w:pPr>
        <w:ind w:firstLine="567"/>
        <w:jc w:val="both"/>
        <w:rPr>
          <w:rFonts w:ascii="Arial" w:hAnsi="Arial" w:cs="Arial"/>
        </w:rPr>
      </w:pPr>
      <w:r>
        <w:rPr>
          <w:rFonts w:ascii="Arial" w:hAnsi="Arial" w:cs="Arial"/>
        </w:rPr>
        <w:t>9</w:t>
      </w:r>
      <w:r w:rsidR="001E20DB" w:rsidRPr="001B251D">
        <w:rPr>
          <w:rFonts w:ascii="Arial" w:hAnsi="Arial" w:cs="Arial"/>
        </w:rPr>
        <w:t xml:space="preserve">.2. Сторона, не исполнившая или ненадлежащим образом исполнившая свои обязательства по Договору, несет ответственность, если не докажет, что надлежащее исполнение обязательств оказалось невозможным вследствие непреодолимой силы (форс - мажор), т.е. чрезвычайных и непредотвратимых обстоятельств при конкретных условиях конкретного периода времени, которая ни одна из Сторон не могла ни предвидеть, ни предотвратить разумным способом. </w:t>
      </w:r>
    </w:p>
    <w:p w14:paraId="76EB5F67" w14:textId="77777777" w:rsidR="001E20DB" w:rsidRPr="001B251D" w:rsidRDefault="00475AD5" w:rsidP="003B5E5C">
      <w:pPr>
        <w:ind w:firstLine="567"/>
        <w:jc w:val="both"/>
        <w:rPr>
          <w:rFonts w:ascii="Arial" w:hAnsi="Arial" w:cs="Arial"/>
        </w:rPr>
      </w:pPr>
      <w:r>
        <w:rPr>
          <w:rFonts w:ascii="Arial" w:hAnsi="Arial" w:cs="Arial"/>
        </w:rPr>
        <w:t>9</w:t>
      </w:r>
      <w:r w:rsidR="001E20DB" w:rsidRPr="001B251D">
        <w:rPr>
          <w:rFonts w:ascii="Arial" w:hAnsi="Arial" w:cs="Arial"/>
        </w:rPr>
        <w:t>.3. Сторона, для которой создалась невозможность исполнения обязательств по Договору по причине наступления форс-мажорных обстоятельств, обязана в течение 5-ти календарных дней с момента наступления таких обстоятельств письменно уведомить другую Сторону о наступлении, предполагаемом сроке действия и прекращении форс-мажорных обстоятельств. Наличие форс-мажорных обстоятельств должно быть подтверждено Торгово-промышленной палатой РФ.</w:t>
      </w:r>
    </w:p>
    <w:p w14:paraId="76EB5F68" w14:textId="77777777" w:rsidR="001E20DB" w:rsidRPr="001B251D" w:rsidRDefault="00475AD5" w:rsidP="003B5E5C">
      <w:pPr>
        <w:ind w:firstLine="567"/>
        <w:jc w:val="both"/>
        <w:rPr>
          <w:rFonts w:ascii="Arial" w:hAnsi="Arial" w:cs="Arial"/>
        </w:rPr>
      </w:pPr>
      <w:r>
        <w:rPr>
          <w:rFonts w:ascii="Arial" w:hAnsi="Arial" w:cs="Arial"/>
        </w:rPr>
        <w:t>9</w:t>
      </w:r>
      <w:r w:rsidR="00454F12">
        <w:rPr>
          <w:rFonts w:ascii="Arial" w:hAnsi="Arial" w:cs="Arial"/>
        </w:rPr>
        <w:t>.4. Не</w:t>
      </w:r>
      <w:r w:rsidR="00207750">
        <w:rPr>
          <w:rFonts w:ascii="Arial" w:hAnsi="Arial" w:cs="Arial"/>
        </w:rPr>
        <w:t xml:space="preserve"> </w:t>
      </w:r>
      <w:r w:rsidR="001E20DB" w:rsidRPr="001B251D">
        <w:rPr>
          <w:rFonts w:ascii="Arial" w:hAnsi="Arial" w:cs="Arial"/>
        </w:rPr>
        <w:t>уведомление или несвоевременное уведомление Сторон Договора о наступлении форс-мажорных обстоятельств Стороной, которая на них ссылается, лишает эту Сторону права ссылаться на них в дальнейшем.</w:t>
      </w:r>
    </w:p>
    <w:p w14:paraId="76EB5F69" w14:textId="77777777" w:rsidR="001E20DB" w:rsidRPr="001B251D" w:rsidRDefault="00475AD5" w:rsidP="003B5E5C">
      <w:pPr>
        <w:ind w:firstLine="567"/>
        <w:jc w:val="both"/>
        <w:rPr>
          <w:rFonts w:ascii="Arial" w:hAnsi="Arial" w:cs="Arial"/>
        </w:rPr>
      </w:pPr>
      <w:r>
        <w:rPr>
          <w:rFonts w:ascii="Arial" w:hAnsi="Arial" w:cs="Arial"/>
        </w:rPr>
        <w:t>9</w:t>
      </w:r>
      <w:r w:rsidR="001E20DB" w:rsidRPr="001B251D">
        <w:rPr>
          <w:rFonts w:ascii="Arial" w:hAnsi="Arial" w:cs="Arial"/>
        </w:rPr>
        <w:t>.5. Если последствия, вызванные этими форс-мажорными обстоятельствами, будут длиться более 30 (Тридцати) календарных дней, то Стороны встретятся для обсуждения создавшейся ситуации и принятия мер по преодолению создавшейся ситуации, однако если в течение дополнительных 10 (Десяти) календарных дней Стороны не смогут найти выход из создавшейся ситуации, то любая из Сторон вправе в одностороннем порядке отказаться от исполнения настоящего Договора.</w:t>
      </w:r>
    </w:p>
    <w:p w14:paraId="76EB5F6A" w14:textId="77777777" w:rsidR="001E20DB" w:rsidRPr="001B251D" w:rsidRDefault="001E20DB" w:rsidP="003B5E5C">
      <w:pPr>
        <w:ind w:firstLine="567"/>
        <w:jc w:val="both"/>
        <w:rPr>
          <w:rFonts w:ascii="Arial" w:hAnsi="Arial" w:cs="Arial"/>
        </w:rPr>
      </w:pPr>
    </w:p>
    <w:p w14:paraId="76EB5F6B" w14:textId="77777777" w:rsidR="001E20DB" w:rsidRPr="001B251D" w:rsidRDefault="00652593" w:rsidP="003B5E5C">
      <w:pPr>
        <w:jc w:val="center"/>
        <w:rPr>
          <w:rFonts w:ascii="Arial" w:hAnsi="Arial" w:cs="Arial"/>
          <w:b/>
        </w:rPr>
      </w:pPr>
      <w:r>
        <w:rPr>
          <w:rFonts w:ascii="Arial" w:hAnsi="Arial" w:cs="Arial"/>
          <w:b/>
        </w:rPr>
        <w:t>1</w:t>
      </w:r>
      <w:r w:rsidR="00475AD5">
        <w:rPr>
          <w:rFonts w:ascii="Arial" w:hAnsi="Arial" w:cs="Arial"/>
          <w:b/>
        </w:rPr>
        <w:t>0</w:t>
      </w:r>
      <w:r w:rsidR="001E20DB" w:rsidRPr="001B251D">
        <w:rPr>
          <w:rFonts w:ascii="Arial" w:hAnsi="Arial" w:cs="Arial"/>
          <w:b/>
        </w:rPr>
        <w:t>. Деловая этика</w:t>
      </w:r>
    </w:p>
    <w:p w14:paraId="76EB5F6C" w14:textId="77777777" w:rsidR="001E20DB" w:rsidRPr="001B251D" w:rsidRDefault="00475AD5" w:rsidP="003B5E5C">
      <w:pPr>
        <w:ind w:firstLine="567"/>
        <w:jc w:val="both"/>
        <w:rPr>
          <w:rFonts w:ascii="Arial" w:hAnsi="Arial" w:cs="Arial"/>
        </w:rPr>
      </w:pPr>
      <w:r>
        <w:rPr>
          <w:rFonts w:ascii="Arial" w:hAnsi="Arial" w:cs="Arial"/>
        </w:rPr>
        <w:t>10</w:t>
      </w:r>
      <w:r w:rsidR="001E20DB" w:rsidRPr="001B251D">
        <w:rPr>
          <w:rFonts w:ascii="Arial" w:hAnsi="Arial" w:cs="Arial"/>
        </w:rPr>
        <w:t>.1. Стороны устанавливают и поддерживают такие отношения, которые исключили бы нарушения принятых деловых стандартов, процедур, норм, обычаев делового оборота и совершение действий, направленных против интересов другой Стороны. Данное обстоятельство распространяется на действия служащих и агентов любой из Сторон во взаимоотношениях со служащими и членами семей другой Стороны, а также третьими Сторонами, в связи с исполнением  настоящего Договора. Стороны прилагают усилия для предотвращения случаев получения, предложения и дачи своим сотрудникам или агентам подарков, выплат, займов, предложений об участии в развлекательных мероприятиях или иных вознаграждений с целью оказания влияния на отдельных лиц.</w:t>
      </w:r>
    </w:p>
    <w:p w14:paraId="76EB5F6D" w14:textId="77777777" w:rsidR="001E20DB" w:rsidRPr="001B251D" w:rsidRDefault="00475AD5" w:rsidP="003B5E5C">
      <w:pPr>
        <w:ind w:firstLine="567"/>
        <w:jc w:val="both"/>
        <w:rPr>
          <w:rFonts w:ascii="Arial" w:hAnsi="Arial" w:cs="Arial"/>
        </w:rPr>
      </w:pPr>
      <w:r>
        <w:rPr>
          <w:rFonts w:ascii="Arial" w:hAnsi="Arial" w:cs="Arial"/>
        </w:rPr>
        <w:t>10</w:t>
      </w:r>
      <w:r w:rsidR="001E20DB" w:rsidRPr="001B251D">
        <w:rPr>
          <w:rFonts w:ascii="Arial" w:hAnsi="Arial" w:cs="Arial"/>
        </w:rPr>
        <w:t xml:space="preserve">.2. В случае выявления данных фактов Покупатель вправе в одностороннем внесудебном порядке отказаться от исполнения настоящего Договора, о чем в письменной форме (способом, указанным в </w:t>
      </w:r>
      <w:r w:rsidR="007F5570">
        <w:rPr>
          <w:rFonts w:ascii="Arial" w:hAnsi="Arial" w:cs="Arial"/>
        </w:rPr>
        <w:t>пункте 2.1. настоящего договора</w:t>
      </w:r>
      <w:r w:rsidR="001E20DB" w:rsidRPr="001B251D">
        <w:rPr>
          <w:rFonts w:ascii="Arial" w:hAnsi="Arial" w:cs="Arial"/>
        </w:rPr>
        <w:t>) уведомляет Поставщика.</w:t>
      </w:r>
    </w:p>
    <w:p w14:paraId="76EB5F6E" w14:textId="77777777" w:rsidR="001E20DB" w:rsidRPr="001B251D" w:rsidRDefault="001E20DB" w:rsidP="003B5E5C">
      <w:pPr>
        <w:ind w:firstLine="567"/>
        <w:jc w:val="both"/>
        <w:rPr>
          <w:rFonts w:ascii="Arial" w:hAnsi="Arial" w:cs="Arial"/>
        </w:rPr>
      </w:pPr>
    </w:p>
    <w:p w14:paraId="76EB5F6F" w14:textId="77777777" w:rsidR="001E20DB" w:rsidRPr="001B251D" w:rsidRDefault="00475AD5" w:rsidP="003B5E5C">
      <w:pPr>
        <w:jc w:val="center"/>
        <w:rPr>
          <w:rFonts w:ascii="Arial" w:hAnsi="Arial" w:cs="Arial"/>
          <w:b/>
        </w:rPr>
      </w:pPr>
      <w:r>
        <w:rPr>
          <w:rFonts w:ascii="Arial" w:hAnsi="Arial" w:cs="Arial"/>
          <w:b/>
        </w:rPr>
        <w:t>11</w:t>
      </w:r>
      <w:r w:rsidR="00454F12">
        <w:rPr>
          <w:rFonts w:ascii="Arial" w:hAnsi="Arial" w:cs="Arial"/>
          <w:b/>
        </w:rPr>
        <w:t>. Тара и упаковка</w:t>
      </w:r>
    </w:p>
    <w:p w14:paraId="76EB5F70" w14:textId="77777777" w:rsidR="00652593" w:rsidRPr="008E2821" w:rsidRDefault="00652593" w:rsidP="00652593">
      <w:pPr>
        <w:rPr>
          <w:rFonts w:ascii="Arial" w:hAnsi="Arial" w:cs="Arial"/>
          <w:snapToGrid w:val="0"/>
        </w:rPr>
      </w:pPr>
      <w:r>
        <w:rPr>
          <w:rFonts w:ascii="Arial" w:hAnsi="Arial" w:cs="Arial"/>
          <w:b/>
        </w:rPr>
        <w:t xml:space="preserve">           </w:t>
      </w:r>
      <w:r w:rsidR="00475AD5" w:rsidRPr="00812C4D">
        <w:rPr>
          <w:rFonts w:ascii="Arial" w:hAnsi="Arial" w:cs="Arial"/>
        </w:rPr>
        <w:t>1</w:t>
      </w:r>
      <w:r w:rsidR="00475AD5">
        <w:rPr>
          <w:rFonts w:ascii="Arial" w:hAnsi="Arial" w:cs="Arial"/>
        </w:rPr>
        <w:t>1</w:t>
      </w:r>
      <w:r w:rsidRPr="00812C4D">
        <w:rPr>
          <w:rFonts w:ascii="Arial" w:hAnsi="Arial" w:cs="Arial"/>
        </w:rPr>
        <w:t>.1.</w:t>
      </w:r>
      <w:r>
        <w:rPr>
          <w:rFonts w:ascii="Arial" w:hAnsi="Arial" w:cs="Arial"/>
        </w:rPr>
        <w:t>При поставке товара в многооборотной таре с залоговой ценой Сторонами заключается ДС к договору на введение новинки  (</w:t>
      </w:r>
      <w:r w:rsidRPr="008E2821">
        <w:rPr>
          <w:rFonts w:ascii="Arial" w:hAnsi="Arial" w:cs="Arial"/>
        </w:rPr>
        <w:t>Приложение№1).</w:t>
      </w:r>
      <w:r w:rsidRPr="008E2821">
        <w:rPr>
          <w:rFonts w:ascii="Arial Narrow" w:hAnsi="Arial Narrow" w:cs="Calibri"/>
          <w:snapToGrid w:val="0"/>
        </w:rPr>
        <w:t xml:space="preserve"> </w:t>
      </w:r>
      <w:r w:rsidRPr="008E2821">
        <w:rPr>
          <w:rFonts w:ascii="Arial" w:hAnsi="Arial" w:cs="Arial"/>
          <w:snapToGrid w:val="0"/>
        </w:rPr>
        <w:t>Для многооборотной тары с залоговой стоимостью НДС не предусмотрен (ставка НДС 0%).</w:t>
      </w:r>
    </w:p>
    <w:p w14:paraId="76EB5F71" w14:textId="77777777" w:rsidR="00652593" w:rsidRPr="008E2821" w:rsidRDefault="00652593" w:rsidP="00652593">
      <w:pPr>
        <w:rPr>
          <w:rFonts w:ascii="Arial" w:hAnsi="Arial" w:cs="Arial"/>
        </w:rPr>
      </w:pPr>
      <w:r w:rsidRPr="008E2821">
        <w:rPr>
          <w:rFonts w:ascii="Arial" w:hAnsi="Arial" w:cs="Arial"/>
          <w:snapToGrid w:val="0"/>
        </w:rPr>
        <w:t xml:space="preserve">           </w:t>
      </w:r>
      <w:r w:rsidR="00475AD5" w:rsidRPr="008E2821">
        <w:rPr>
          <w:rFonts w:ascii="Arial" w:hAnsi="Arial" w:cs="Arial"/>
          <w:snapToGrid w:val="0"/>
        </w:rPr>
        <w:t>1</w:t>
      </w:r>
      <w:r w:rsidR="00475AD5">
        <w:rPr>
          <w:rFonts w:ascii="Arial" w:hAnsi="Arial" w:cs="Arial"/>
          <w:snapToGrid w:val="0"/>
        </w:rPr>
        <w:t>1</w:t>
      </w:r>
      <w:r w:rsidRPr="008E2821">
        <w:rPr>
          <w:rFonts w:ascii="Arial" w:hAnsi="Arial" w:cs="Arial"/>
          <w:snapToGrid w:val="0"/>
        </w:rPr>
        <w:t xml:space="preserve">.2.При приемке и возврате многооборотной тары Стороны </w:t>
      </w:r>
      <w:r w:rsidRPr="008E2821">
        <w:rPr>
          <w:rFonts w:ascii="Arial" w:hAnsi="Arial" w:cs="Arial"/>
        </w:rPr>
        <w:t xml:space="preserve"> должны руководствоваться «Порядком оформления  заявки, разгрузки, приемки, возврата  товара и  оформления документов» (Приложение № 2 к настоящему Договору), являющимся неотъемлемой частью настоящего Договора, за исключением предоставления товаросопроводительных документов.</w:t>
      </w:r>
    </w:p>
    <w:p w14:paraId="76EB5F72" w14:textId="77777777" w:rsidR="00652593" w:rsidRPr="00447552" w:rsidRDefault="00652593" w:rsidP="00652593">
      <w:pPr>
        <w:rPr>
          <w:rFonts w:ascii="Arial" w:hAnsi="Arial" w:cs="Arial"/>
        </w:rPr>
      </w:pPr>
      <w:r w:rsidRPr="008E2821">
        <w:rPr>
          <w:rFonts w:ascii="Arial" w:hAnsi="Arial" w:cs="Arial"/>
        </w:rPr>
        <w:t>Многооборотная тара поставляется по  накладной ТОРГ-12 Поставщика. Возврат осуществляется по</w:t>
      </w:r>
      <w:r>
        <w:rPr>
          <w:rFonts w:ascii="Arial" w:hAnsi="Arial" w:cs="Arial"/>
        </w:rPr>
        <w:t xml:space="preserve"> накладной ТОРГ-12  Покупателя.</w:t>
      </w:r>
    </w:p>
    <w:p w14:paraId="76EB5F73" w14:textId="77777777" w:rsidR="00652593" w:rsidRPr="00447552" w:rsidRDefault="00475AD5" w:rsidP="00652593">
      <w:pPr>
        <w:pStyle w:val="a6"/>
        <w:ind w:firstLine="567"/>
        <w:rPr>
          <w:rFonts w:ascii="Arial" w:hAnsi="Arial" w:cs="Arial"/>
        </w:rPr>
      </w:pPr>
      <w:r w:rsidRPr="00447552">
        <w:rPr>
          <w:rFonts w:ascii="Arial" w:hAnsi="Arial" w:cs="Arial"/>
        </w:rPr>
        <w:t>1</w:t>
      </w:r>
      <w:r>
        <w:rPr>
          <w:rFonts w:ascii="Arial" w:hAnsi="Arial" w:cs="Arial"/>
        </w:rPr>
        <w:t>1</w:t>
      </w:r>
      <w:r w:rsidR="00652593" w:rsidRPr="00447552">
        <w:rPr>
          <w:rFonts w:ascii="Arial" w:hAnsi="Arial" w:cs="Arial"/>
        </w:rPr>
        <w:t>.3. Поставщик обязан осуществлять самовывоз многооборотной тары и средств пакетирования за свой счёт в 10</w:t>
      </w:r>
      <w:r w:rsidR="002B39E8">
        <w:rPr>
          <w:rFonts w:ascii="Arial" w:hAnsi="Arial" w:cs="Arial"/>
        </w:rPr>
        <w:t>-</w:t>
      </w:r>
      <w:r w:rsidR="00652593" w:rsidRPr="00447552">
        <w:rPr>
          <w:rFonts w:ascii="Arial" w:hAnsi="Arial" w:cs="Arial"/>
        </w:rPr>
        <w:t>дневный срок с момента поставки Товара. Под многооборотной тарой и средствами пакетирования Стороны понимают любую тару и упаковку, за исключением картонной, бумажной, полиэтиленовой.</w:t>
      </w:r>
    </w:p>
    <w:p w14:paraId="76EB5F74" w14:textId="77777777" w:rsidR="00652593" w:rsidRPr="00447552" w:rsidRDefault="00475AD5" w:rsidP="00652593">
      <w:pPr>
        <w:pStyle w:val="a6"/>
        <w:ind w:firstLine="567"/>
        <w:rPr>
          <w:rFonts w:ascii="Arial" w:hAnsi="Arial" w:cs="Arial"/>
        </w:rPr>
      </w:pPr>
      <w:r w:rsidRPr="00447552">
        <w:rPr>
          <w:rFonts w:ascii="Arial" w:hAnsi="Arial" w:cs="Arial"/>
        </w:rPr>
        <w:t>1</w:t>
      </w:r>
      <w:r>
        <w:rPr>
          <w:rFonts w:ascii="Arial" w:hAnsi="Arial" w:cs="Arial"/>
        </w:rPr>
        <w:t>1</w:t>
      </w:r>
      <w:r w:rsidR="00652593" w:rsidRPr="00447552">
        <w:rPr>
          <w:rFonts w:ascii="Arial" w:hAnsi="Arial" w:cs="Arial"/>
        </w:rPr>
        <w:t>.4. В случае неисполнения условий п. 1</w:t>
      </w:r>
      <w:r w:rsidR="00374820">
        <w:rPr>
          <w:rFonts w:ascii="Arial" w:hAnsi="Arial" w:cs="Arial"/>
        </w:rPr>
        <w:t>1</w:t>
      </w:r>
      <w:r w:rsidR="00652593" w:rsidRPr="00447552">
        <w:rPr>
          <w:rFonts w:ascii="Arial" w:hAnsi="Arial" w:cs="Arial"/>
        </w:rPr>
        <w:t xml:space="preserve">.3. </w:t>
      </w:r>
      <w:r w:rsidR="00374820">
        <w:rPr>
          <w:rFonts w:ascii="Arial" w:hAnsi="Arial" w:cs="Arial"/>
        </w:rPr>
        <w:t>настоящего Договора</w:t>
      </w:r>
      <w:r w:rsidR="00374820" w:rsidRPr="00447552">
        <w:rPr>
          <w:rFonts w:ascii="Arial" w:hAnsi="Arial" w:cs="Arial"/>
        </w:rPr>
        <w:t xml:space="preserve"> </w:t>
      </w:r>
      <w:r w:rsidR="00652593" w:rsidRPr="00447552">
        <w:rPr>
          <w:rFonts w:ascii="Arial" w:hAnsi="Arial" w:cs="Arial"/>
        </w:rPr>
        <w:t>Поставщик  в 7</w:t>
      </w:r>
      <w:r w:rsidR="002B39E8">
        <w:rPr>
          <w:rFonts w:ascii="Arial" w:hAnsi="Arial" w:cs="Arial"/>
        </w:rPr>
        <w:t>-</w:t>
      </w:r>
      <w:r w:rsidR="00652593" w:rsidRPr="00447552">
        <w:rPr>
          <w:rFonts w:ascii="Arial" w:hAnsi="Arial" w:cs="Arial"/>
        </w:rPr>
        <w:t>дневный срок оплачивает Покупателю его затраты на утилизацию многооборотной тары и средств пакетирования, на основании счетов на утилизацию, вывоз твердых бытовых отходов, выставленных Покупателю уполномоченной организацией.</w:t>
      </w:r>
    </w:p>
    <w:p w14:paraId="76EB5F75" w14:textId="77777777" w:rsidR="00652593" w:rsidRPr="001B251D" w:rsidRDefault="00475AD5" w:rsidP="00652593">
      <w:pPr>
        <w:pStyle w:val="a6"/>
        <w:ind w:firstLine="567"/>
        <w:rPr>
          <w:rFonts w:ascii="Arial" w:hAnsi="Arial" w:cs="Arial"/>
        </w:rPr>
      </w:pPr>
      <w:r w:rsidRPr="00447552">
        <w:rPr>
          <w:rFonts w:ascii="Arial" w:hAnsi="Arial" w:cs="Arial"/>
        </w:rPr>
        <w:t>1</w:t>
      </w:r>
      <w:r>
        <w:rPr>
          <w:rFonts w:ascii="Arial" w:hAnsi="Arial" w:cs="Arial"/>
        </w:rPr>
        <w:t>1</w:t>
      </w:r>
      <w:r w:rsidR="00652593" w:rsidRPr="00447552">
        <w:rPr>
          <w:rFonts w:ascii="Arial" w:hAnsi="Arial" w:cs="Arial"/>
        </w:rPr>
        <w:t>.5. Прочая тара и упаковка Товара не подлежит возврату Поставщику.</w:t>
      </w:r>
    </w:p>
    <w:p w14:paraId="76EB5F76" w14:textId="77777777" w:rsidR="00CB35C9" w:rsidRDefault="00CB35C9" w:rsidP="003B5E5C">
      <w:pPr>
        <w:jc w:val="center"/>
        <w:rPr>
          <w:rFonts w:ascii="Arial" w:hAnsi="Arial" w:cs="Arial"/>
          <w:b/>
        </w:rPr>
      </w:pPr>
    </w:p>
    <w:p w14:paraId="76EB5F77" w14:textId="77777777" w:rsidR="001E20DB" w:rsidRPr="001B251D" w:rsidRDefault="00475AD5" w:rsidP="003B5E5C">
      <w:pPr>
        <w:jc w:val="center"/>
        <w:rPr>
          <w:rFonts w:ascii="Arial" w:hAnsi="Arial" w:cs="Arial"/>
          <w:b/>
        </w:rPr>
      </w:pPr>
      <w:r>
        <w:rPr>
          <w:rFonts w:ascii="Arial" w:hAnsi="Arial" w:cs="Arial"/>
          <w:b/>
        </w:rPr>
        <w:t>12</w:t>
      </w:r>
      <w:r w:rsidR="00454F12">
        <w:rPr>
          <w:rFonts w:ascii="Arial" w:hAnsi="Arial" w:cs="Arial"/>
          <w:b/>
        </w:rPr>
        <w:t>. Дополнительные условия</w:t>
      </w:r>
    </w:p>
    <w:p w14:paraId="76EB5F78" w14:textId="77777777" w:rsidR="001E20DB" w:rsidRPr="001B251D" w:rsidRDefault="00981682" w:rsidP="003B5E5C">
      <w:pPr>
        <w:jc w:val="both"/>
        <w:rPr>
          <w:rFonts w:ascii="Arial" w:hAnsi="Arial" w:cs="Arial"/>
        </w:rPr>
      </w:pPr>
      <w:r>
        <w:rPr>
          <w:rFonts w:ascii="Arial" w:hAnsi="Arial" w:cs="Arial"/>
        </w:rPr>
        <w:t xml:space="preserve">             </w:t>
      </w:r>
      <w:r w:rsidR="00475AD5">
        <w:rPr>
          <w:rFonts w:ascii="Arial" w:hAnsi="Arial" w:cs="Arial"/>
        </w:rPr>
        <w:t>12</w:t>
      </w:r>
      <w:r w:rsidR="001E20DB" w:rsidRPr="001B251D">
        <w:rPr>
          <w:rFonts w:ascii="Arial" w:hAnsi="Arial" w:cs="Arial"/>
        </w:rPr>
        <w:t xml:space="preserve">.1. Настоящий Договор может быть изменен или расторгнут на основании действующего Законодательства. </w:t>
      </w:r>
    </w:p>
    <w:p w14:paraId="76EB5F79" w14:textId="77777777" w:rsidR="006D18C9" w:rsidRDefault="001E20DB" w:rsidP="006D18C9">
      <w:pPr>
        <w:jc w:val="both"/>
        <w:rPr>
          <w:rFonts w:ascii="Arial" w:hAnsi="Arial" w:cs="Arial"/>
        </w:rPr>
      </w:pPr>
      <w:r w:rsidRPr="001B251D">
        <w:rPr>
          <w:rFonts w:ascii="Arial" w:hAnsi="Arial" w:cs="Arial"/>
        </w:rPr>
        <w:lastRenderedPageBreak/>
        <w:t xml:space="preserve">Покупатель вправе в одностороннем внесудебном порядке отказаться от исполнения настоящего Договора, письменно предупредив Поставщика за десять календарных дней до предполагаемой даты его прекращения способом, указанным в п. 2.1. настоящего Договора, </w:t>
      </w:r>
    </w:p>
    <w:p w14:paraId="76EB5F7A" w14:textId="77777777" w:rsidR="001E20DB" w:rsidRPr="001B251D" w:rsidRDefault="001E20DB" w:rsidP="003B5E5C">
      <w:pPr>
        <w:ind w:firstLine="567"/>
        <w:jc w:val="both"/>
        <w:rPr>
          <w:rFonts w:ascii="Arial" w:hAnsi="Arial" w:cs="Arial"/>
        </w:rPr>
      </w:pPr>
      <w:r w:rsidRPr="001B251D">
        <w:rPr>
          <w:rFonts w:ascii="Arial" w:hAnsi="Arial" w:cs="Arial"/>
        </w:rPr>
        <w:t>В случае прекращения настоящего Договора</w:t>
      </w:r>
      <w:r w:rsidR="00D24555">
        <w:rPr>
          <w:rFonts w:ascii="Arial" w:hAnsi="Arial" w:cs="Arial"/>
        </w:rPr>
        <w:t xml:space="preserve"> </w:t>
      </w:r>
      <w:r w:rsidRPr="001B251D">
        <w:rPr>
          <w:rFonts w:ascii="Arial" w:hAnsi="Arial" w:cs="Arial"/>
        </w:rPr>
        <w:t xml:space="preserve"> Покупатель вправе вернуть поставленный ранее Товар без оплаты, а Поставщик обязан принять этот Товар и возвратить уплаченные за него денежные средства (при условии уже произведенной его оплаты Покупателем).</w:t>
      </w:r>
    </w:p>
    <w:p w14:paraId="76EB5F7B" w14:textId="77777777" w:rsidR="001E20DB" w:rsidRPr="001B251D" w:rsidRDefault="00475AD5" w:rsidP="003B5E5C">
      <w:pPr>
        <w:ind w:firstLine="567"/>
        <w:jc w:val="both"/>
        <w:rPr>
          <w:rFonts w:ascii="Arial" w:hAnsi="Arial" w:cs="Arial"/>
        </w:rPr>
      </w:pPr>
      <w:r>
        <w:rPr>
          <w:rFonts w:ascii="Arial" w:hAnsi="Arial" w:cs="Arial"/>
        </w:rPr>
        <w:t>12</w:t>
      </w:r>
      <w:r w:rsidR="001E20DB" w:rsidRPr="001B251D">
        <w:rPr>
          <w:rFonts w:ascii="Arial" w:hAnsi="Arial" w:cs="Arial"/>
        </w:rPr>
        <w:t>.2. Все изменения, дополнения Договора действительны лишь в том случае, если они оформлены в письменной форме и подписаны обеими Сторонами.</w:t>
      </w:r>
    </w:p>
    <w:p w14:paraId="76EB5F7C" w14:textId="77777777" w:rsidR="001E20DB" w:rsidRDefault="00475AD5" w:rsidP="003B5E5C">
      <w:pPr>
        <w:ind w:firstLine="567"/>
        <w:jc w:val="both"/>
        <w:rPr>
          <w:rFonts w:ascii="Arial" w:hAnsi="Arial" w:cs="Arial"/>
        </w:rPr>
      </w:pPr>
      <w:r>
        <w:rPr>
          <w:rFonts w:ascii="Arial" w:hAnsi="Arial" w:cs="Arial"/>
        </w:rPr>
        <w:t>12</w:t>
      </w:r>
      <w:r w:rsidR="001E20DB" w:rsidRPr="001B251D">
        <w:rPr>
          <w:rFonts w:ascii="Arial" w:hAnsi="Arial" w:cs="Arial"/>
        </w:rPr>
        <w:t>.3. В случае изменения организационно-правовой формы, адреса,</w:t>
      </w:r>
      <w:r w:rsidR="00981682">
        <w:rPr>
          <w:rFonts w:ascii="Arial" w:hAnsi="Arial" w:cs="Arial"/>
        </w:rPr>
        <w:t xml:space="preserve"> </w:t>
      </w:r>
      <w:r w:rsidR="00981682" w:rsidRPr="00EB5E93">
        <w:rPr>
          <w:rFonts w:ascii="Arial" w:hAnsi="Arial" w:cs="Arial"/>
        </w:rPr>
        <w:t>алкогольной лицензии (в том числе отзыва лицензии),</w:t>
      </w:r>
      <w:r w:rsidR="001E20DB" w:rsidRPr="00EB5E93">
        <w:rPr>
          <w:rFonts w:ascii="Arial" w:hAnsi="Arial" w:cs="Arial"/>
        </w:rPr>
        <w:t xml:space="preserve"> банковских и иных реквизитов, номеров </w:t>
      </w:r>
      <w:r w:rsidR="006B46EF" w:rsidRPr="00EB5E93">
        <w:rPr>
          <w:rFonts w:ascii="Arial" w:hAnsi="Arial" w:cs="Arial"/>
        </w:rPr>
        <w:t xml:space="preserve">телефонов </w:t>
      </w:r>
      <w:r w:rsidR="001E20DB" w:rsidRPr="00EB5E93">
        <w:rPr>
          <w:rFonts w:ascii="Arial" w:hAnsi="Arial" w:cs="Arial"/>
        </w:rPr>
        <w:t>и адресов электронной почты, Стороны незамедлительно извещают друг друга о возникших изменениях и при необходимости вносят соответствующие изменения в настоящий Договор. Уведомление об изменениях должно быть вручено представителю Стороны или направлено другой Стороне заказным письмом с уведомлением</w:t>
      </w:r>
      <w:r w:rsidR="001E20DB" w:rsidRPr="001B251D">
        <w:rPr>
          <w:rFonts w:ascii="Arial" w:hAnsi="Arial" w:cs="Arial"/>
        </w:rPr>
        <w:t xml:space="preserve"> о вручении. Банковские реквизиты также могут быть изменены по информационному письму, заверенному подписями и печатями Сторон. Сторона, не сообщившая другой Стороне об изменении своих реквизитов, несет все связанные с этим риски. В частности, любой документ, направленный по ранее указанному адресу, в том числе способом, указанным в п. 2.1., 2.2. настоящего Договора, считается надлежаще врученным другой Стороне.</w:t>
      </w:r>
    </w:p>
    <w:p w14:paraId="76EB5F7D" w14:textId="77777777" w:rsidR="00957E0B" w:rsidRPr="00957E0B" w:rsidRDefault="00957E0B" w:rsidP="00957E0B">
      <w:pPr>
        <w:pStyle w:val="ab"/>
        <w:shd w:val="clear" w:color="auto" w:fill="FFFFFF"/>
        <w:spacing w:before="0" w:beforeAutospacing="0" w:after="0" w:afterAutospacing="0" w:line="270" w:lineRule="atLeast"/>
        <w:ind w:firstLine="567"/>
        <w:jc w:val="both"/>
        <w:rPr>
          <w:rFonts w:ascii="Arial" w:hAnsi="Arial" w:cs="Arial"/>
          <w:sz w:val="20"/>
          <w:szCs w:val="20"/>
        </w:rPr>
      </w:pPr>
      <w:r w:rsidRPr="00957E0B">
        <w:rPr>
          <w:rFonts w:ascii="Arial" w:hAnsi="Arial" w:cs="Arial"/>
          <w:sz w:val="20"/>
          <w:szCs w:val="20"/>
        </w:rPr>
        <w:t>12.3.1.</w:t>
      </w:r>
      <w:r w:rsidRPr="00957E0B">
        <w:rPr>
          <w:sz w:val="20"/>
          <w:szCs w:val="20"/>
        </w:rPr>
        <w:t xml:space="preserve"> </w:t>
      </w:r>
      <w:r w:rsidRPr="00957E0B">
        <w:rPr>
          <w:rFonts w:ascii="Arial" w:hAnsi="Arial" w:cs="Arial"/>
          <w:sz w:val="20"/>
          <w:szCs w:val="20"/>
        </w:rPr>
        <w:t>Поставщик обязуется своевременно уведомлять регистрирующий орган и вносить в  ЕГРЮЛ/ЕГРИП все изменения/уточнения,  относящиеся  к достоверности сведений о его организации и органов управления. В случае выявления недостоверности сведений о Поставщике (в т.ч. путем присвоения соответствующей записи), он обязуется урегулировать и устранить данное несоответствие в срок не позднее 30 календарных дней.</w:t>
      </w:r>
    </w:p>
    <w:p w14:paraId="76EB5F7E" w14:textId="77777777" w:rsidR="00A330CE" w:rsidRDefault="00475AD5" w:rsidP="003B5E5C">
      <w:pPr>
        <w:ind w:firstLine="567"/>
        <w:jc w:val="both"/>
        <w:rPr>
          <w:rFonts w:ascii="Arial" w:hAnsi="Arial" w:cs="Arial"/>
        </w:rPr>
      </w:pPr>
      <w:r>
        <w:rPr>
          <w:rFonts w:ascii="Arial" w:hAnsi="Arial" w:cs="Arial"/>
        </w:rPr>
        <w:t>12</w:t>
      </w:r>
      <w:r w:rsidR="001E20DB" w:rsidRPr="001B251D">
        <w:rPr>
          <w:rFonts w:ascii="Arial" w:hAnsi="Arial" w:cs="Arial"/>
        </w:rPr>
        <w:t>.4. Содержание настоящего Договора, а также всех приложений к нему, представляет собой конфиденциальную информацию. Конфиденциальная  информация не может быть разглашена какой-либо из Сторон третьим лицам без предварительного письменного согласия на это другой Стороны в течение срока действия настоящего Договора, а также в течение 1 (Одного) года после его прекращения по любой причине. Сторона, нарушившая данный пункт, обязуется возместить другой Стороне убытки, связанные с разглашением конфиденциальной информации.</w:t>
      </w:r>
    </w:p>
    <w:p w14:paraId="76EB5F7F" w14:textId="77777777" w:rsidR="00A71484" w:rsidRPr="001B251D" w:rsidRDefault="00475AD5" w:rsidP="003B5E5C">
      <w:pPr>
        <w:ind w:firstLine="567"/>
        <w:jc w:val="both"/>
        <w:rPr>
          <w:rFonts w:ascii="Arial" w:hAnsi="Arial" w:cs="Arial"/>
        </w:rPr>
      </w:pPr>
      <w:r>
        <w:rPr>
          <w:rFonts w:ascii="Arial" w:hAnsi="Arial" w:cs="Arial"/>
        </w:rPr>
        <w:t>12</w:t>
      </w:r>
      <w:r w:rsidR="001E20DB" w:rsidRPr="001B251D">
        <w:rPr>
          <w:rFonts w:ascii="Arial" w:hAnsi="Arial" w:cs="Arial"/>
        </w:rPr>
        <w:t xml:space="preserve">.5. Права  требования, вытекающие из настоящего Договора, </w:t>
      </w:r>
      <w:r w:rsidR="00A71484" w:rsidRPr="001B251D">
        <w:rPr>
          <w:rFonts w:ascii="Arial" w:hAnsi="Arial" w:cs="Arial"/>
        </w:rPr>
        <w:t xml:space="preserve">в отношении продовольственных Товаров </w:t>
      </w:r>
      <w:r w:rsidR="001E20DB" w:rsidRPr="001B251D">
        <w:rPr>
          <w:rFonts w:ascii="Arial" w:hAnsi="Arial" w:cs="Arial"/>
        </w:rPr>
        <w:t>могут быть переданы третьим лицам</w:t>
      </w:r>
      <w:r w:rsidR="00AE31D8" w:rsidRPr="001B251D">
        <w:rPr>
          <w:rFonts w:ascii="Arial" w:hAnsi="Arial" w:cs="Arial"/>
        </w:rPr>
        <w:t xml:space="preserve"> </w:t>
      </w:r>
      <w:r w:rsidR="00A71484" w:rsidRPr="001B251D">
        <w:rPr>
          <w:rFonts w:ascii="Arial" w:hAnsi="Arial" w:cs="Arial"/>
        </w:rPr>
        <w:t>(уступка права требования)</w:t>
      </w:r>
      <w:r w:rsidR="00A70AC5" w:rsidRPr="001B251D">
        <w:rPr>
          <w:rFonts w:ascii="Arial" w:hAnsi="Arial" w:cs="Arial"/>
        </w:rPr>
        <w:t xml:space="preserve"> в соответствии с требованиями, установленными действующим законодательством</w:t>
      </w:r>
      <w:r w:rsidR="00A71484" w:rsidRPr="001B251D">
        <w:rPr>
          <w:rFonts w:ascii="Arial" w:hAnsi="Arial" w:cs="Arial"/>
        </w:rPr>
        <w:t>.</w:t>
      </w:r>
    </w:p>
    <w:p w14:paraId="76EB5F80" w14:textId="77777777" w:rsidR="001E20DB" w:rsidRPr="001B251D" w:rsidRDefault="00475AD5" w:rsidP="003B5E5C">
      <w:pPr>
        <w:ind w:firstLine="567"/>
        <w:jc w:val="both"/>
        <w:rPr>
          <w:rFonts w:ascii="Arial" w:hAnsi="Arial" w:cs="Arial"/>
        </w:rPr>
      </w:pPr>
      <w:r>
        <w:rPr>
          <w:rFonts w:ascii="Arial" w:hAnsi="Arial" w:cs="Arial"/>
        </w:rPr>
        <w:t>12</w:t>
      </w:r>
      <w:r w:rsidR="001E20DB" w:rsidRPr="001B251D">
        <w:rPr>
          <w:rFonts w:ascii="Arial" w:hAnsi="Arial" w:cs="Arial"/>
        </w:rPr>
        <w:t>.6. Поставщик гарантирует, что поставка Товара не нарушает прав и законных интересов третьих лиц. В случае нарушения авторских прав, прав на объекты интеллектуальной собственности Поставщик несет ответственность в соответствии с Законодательством РФ</w:t>
      </w:r>
    </w:p>
    <w:p w14:paraId="76EB5F81" w14:textId="77777777" w:rsidR="00FE07C6" w:rsidRPr="001B251D" w:rsidRDefault="00475AD5" w:rsidP="003B5E5C">
      <w:pPr>
        <w:ind w:firstLine="567"/>
        <w:jc w:val="both"/>
        <w:rPr>
          <w:rFonts w:ascii="Arial" w:hAnsi="Arial" w:cs="Arial"/>
        </w:rPr>
      </w:pPr>
      <w:r>
        <w:rPr>
          <w:rFonts w:ascii="Arial" w:hAnsi="Arial" w:cs="Arial"/>
        </w:rPr>
        <w:t>12</w:t>
      </w:r>
      <w:r w:rsidR="00FE07C6" w:rsidRPr="001B251D">
        <w:rPr>
          <w:rFonts w:ascii="Arial" w:hAnsi="Arial" w:cs="Arial"/>
        </w:rPr>
        <w:t xml:space="preserve">.7. Условия настоящего договора действуют в части не противоречащей нормам Федерального закона от 28.12.2009г. № 381-ФЗ «Об основах государственного регулирования торговой деятельности в РФ» </w:t>
      </w:r>
    </w:p>
    <w:p w14:paraId="76EB5F82" w14:textId="77777777" w:rsidR="001E20DB" w:rsidRPr="001B251D" w:rsidRDefault="00475AD5" w:rsidP="003B5E5C">
      <w:pPr>
        <w:ind w:firstLine="567"/>
        <w:jc w:val="both"/>
        <w:rPr>
          <w:rFonts w:ascii="Arial" w:hAnsi="Arial" w:cs="Arial"/>
        </w:rPr>
      </w:pPr>
      <w:r>
        <w:rPr>
          <w:rFonts w:ascii="Arial" w:hAnsi="Arial" w:cs="Arial"/>
        </w:rPr>
        <w:t>12</w:t>
      </w:r>
      <w:r w:rsidR="001E20DB" w:rsidRPr="001B251D">
        <w:rPr>
          <w:rFonts w:ascii="Arial" w:hAnsi="Arial" w:cs="Arial"/>
        </w:rPr>
        <w:t>.</w:t>
      </w:r>
      <w:r w:rsidR="00FE07C6" w:rsidRPr="001B251D">
        <w:rPr>
          <w:rFonts w:ascii="Arial" w:hAnsi="Arial" w:cs="Arial"/>
        </w:rPr>
        <w:t>8</w:t>
      </w:r>
      <w:r w:rsidR="001E20DB" w:rsidRPr="001B251D">
        <w:rPr>
          <w:rFonts w:ascii="Arial" w:hAnsi="Arial" w:cs="Arial"/>
        </w:rPr>
        <w:t>. Настоящий Договор составлен в 2-х подлинных экземплярах по одному для каждой Стороны.</w:t>
      </w:r>
    </w:p>
    <w:p w14:paraId="76EB5F83" w14:textId="77777777" w:rsidR="001E20DB" w:rsidRPr="001B251D" w:rsidRDefault="00475AD5" w:rsidP="003B5E5C">
      <w:pPr>
        <w:ind w:firstLine="567"/>
        <w:jc w:val="both"/>
        <w:rPr>
          <w:rFonts w:ascii="Arial" w:hAnsi="Arial" w:cs="Arial"/>
        </w:rPr>
      </w:pPr>
      <w:r>
        <w:rPr>
          <w:rFonts w:ascii="Arial" w:hAnsi="Arial" w:cs="Arial"/>
        </w:rPr>
        <w:t>12</w:t>
      </w:r>
      <w:r w:rsidR="001E20DB" w:rsidRPr="001B251D">
        <w:rPr>
          <w:rFonts w:ascii="Arial" w:hAnsi="Arial" w:cs="Arial"/>
        </w:rPr>
        <w:t>.</w:t>
      </w:r>
      <w:r w:rsidR="00FE07C6" w:rsidRPr="001B251D">
        <w:rPr>
          <w:rFonts w:ascii="Arial" w:hAnsi="Arial" w:cs="Arial"/>
        </w:rPr>
        <w:t>9</w:t>
      </w:r>
      <w:r w:rsidR="001E20DB" w:rsidRPr="001B251D">
        <w:rPr>
          <w:rFonts w:ascii="Arial" w:hAnsi="Arial" w:cs="Arial"/>
        </w:rPr>
        <w:t>. Стороны подтверждают, что при заключении настоящего Договора действуют в рамках своей правоспособности, подписывающие Договор лица полностью дееспособны, не ограничены в праве подписания такого рода документов внутренними учредительными документами Сторон</w:t>
      </w:r>
      <w:r w:rsidR="007F5570">
        <w:rPr>
          <w:rFonts w:ascii="Arial" w:hAnsi="Arial" w:cs="Arial"/>
        </w:rPr>
        <w:t xml:space="preserve"> </w:t>
      </w:r>
      <w:r w:rsidR="001E20DB" w:rsidRPr="001B251D">
        <w:rPr>
          <w:rFonts w:ascii="Arial" w:hAnsi="Arial" w:cs="Arial"/>
        </w:rPr>
        <w:t xml:space="preserve"> Договора, действуют добровольно, понимая смысл и значение всех условий настоящего Договора.</w:t>
      </w:r>
    </w:p>
    <w:p w14:paraId="76EB5F84" w14:textId="77777777" w:rsidR="001E20DB" w:rsidRPr="001B251D" w:rsidRDefault="00475AD5" w:rsidP="003B5E5C">
      <w:pPr>
        <w:ind w:firstLine="567"/>
        <w:jc w:val="both"/>
        <w:rPr>
          <w:rFonts w:ascii="Arial" w:hAnsi="Arial" w:cs="Arial"/>
        </w:rPr>
      </w:pPr>
      <w:r>
        <w:rPr>
          <w:rFonts w:ascii="Arial" w:hAnsi="Arial" w:cs="Arial"/>
        </w:rPr>
        <w:t>12</w:t>
      </w:r>
      <w:r w:rsidR="001E20DB" w:rsidRPr="001B251D">
        <w:rPr>
          <w:rFonts w:ascii="Arial" w:hAnsi="Arial" w:cs="Arial"/>
        </w:rPr>
        <w:t>.</w:t>
      </w:r>
      <w:r w:rsidR="00FE07C6" w:rsidRPr="001B251D">
        <w:rPr>
          <w:rFonts w:ascii="Arial" w:hAnsi="Arial" w:cs="Arial"/>
        </w:rPr>
        <w:t>10</w:t>
      </w:r>
      <w:r w:rsidR="001E20DB" w:rsidRPr="001B251D">
        <w:rPr>
          <w:rFonts w:ascii="Arial" w:hAnsi="Arial" w:cs="Arial"/>
        </w:rPr>
        <w:t xml:space="preserve">. </w:t>
      </w:r>
      <w:r w:rsidR="00D537CE" w:rsidRPr="0086788C">
        <w:rPr>
          <w:rFonts w:ascii="Arial" w:hAnsi="Arial" w:cs="Arial"/>
        </w:rPr>
        <w:t>Настоящий Договор вступает в силу и действует с «___»_____________20</w:t>
      </w:r>
      <w:r w:rsidR="000473C1">
        <w:rPr>
          <w:rFonts w:ascii="Arial" w:hAnsi="Arial" w:cs="Arial"/>
        </w:rPr>
        <w:t>__</w:t>
      </w:r>
      <w:r w:rsidR="00D537CE" w:rsidRPr="0086788C">
        <w:rPr>
          <w:rFonts w:ascii="Arial" w:hAnsi="Arial" w:cs="Arial"/>
        </w:rPr>
        <w:t>__г. и до 31 декабря 20___ г.</w:t>
      </w:r>
      <w:r w:rsidR="00D537CE" w:rsidRPr="0086788C">
        <w:rPr>
          <w:rFonts w:ascii="Arial" w:hAnsi="Arial" w:cs="Arial"/>
          <w:sz w:val="24"/>
          <w:szCs w:val="24"/>
        </w:rPr>
        <w:t xml:space="preserve"> </w:t>
      </w:r>
      <w:r w:rsidR="001E20DB" w:rsidRPr="001B251D">
        <w:rPr>
          <w:rFonts w:ascii="Arial" w:hAnsi="Arial" w:cs="Arial"/>
        </w:rPr>
        <w:t xml:space="preserve">В случае, если ни одна из Сторон за 30 дней до истечения срока действия настоящего Договора не заявит о нежелании продолжать договорные отношения, то настоящий Договор считается пролонгированным (возобновленным) на </w:t>
      </w:r>
      <w:r w:rsidR="00B81E97">
        <w:rPr>
          <w:rFonts w:ascii="Arial" w:hAnsi="Arial" w:cs="Arial"/>
        </w:rPr>
        <w:t>1 календарный год</w:t>
      </w:r>
      <w:r w:rsidR="001E20DB" w:rsidRPr="001B251D">
        <w:rPr>
          <w:rFonts w:ascii="Arial" w:hAnsi="Arial" w:cs="Arial"/>
        </w:rPr>
        <w:t xml:space="preserve"> на тех же условиях.</w:t>
      </w:r>
      <w:r w:rsidR="00B20F23">
        <w:rPr>
          <w:rFonts w:ascii="Arial" w:hAnsi="Arial" w:cs="Arial"/>
        </w:rPr>
        <w:t xml:space="preserve"> Количество пролонгаций не ограничено. </w:t>
      </w:r>
    </w:p>
    <w:p w14:paraId="76EB5F85" w14:textId="77777777" w:rsidR="00FE07C6" w:rsidRPr="001B251D" w:rsidRDefault="00475AD5" w:rsidP="003B5E5C">
      <w:pPr>
        <w:ind w:firstLine="567"/>
        <w:jc w:val="both"/>
        <w:rPr>
          <w:rFonts w:ascii="Arial" w:hAnsi="Arial" w:cs="Arial"/>
        </w:rPr>
      </w:pPr>
      <w:r>
        <w:rPr>
          <w:rFonts w:ascii="Arial" w:hAnsi="Arial" w:cs="Arial"/>
        </w:rPr>
        <w:t>12</w:t>
      </w:r>
      <w:r w:rsidR="001E20DB" w:rsidRPr="001B251D">
        <w:rPr>
          <w:rFonts w:ascii="Arial" w:hAnsi="Arial" w:cs="Arial"/>
        </w:rPr>
        <w:t>.1</w:t>
      </w:r>
      <w:r w:rsidR="00FE07C6" w:rsidRPr="001B251D">
        <w:rPr>
          <w:rFonts w:ascii="Arial" w:hAnsi="Arial" w:cs="Arial"/>
        </w:rPr>
        <w:t>1</w:t>
      </w:r>
      <w:r w:rsidR="001E20DB" w:rsidRPr="001B251D">
        <w:rPr>
          <w:rFonts w:ascii="Arial" w:hAnsi="Arial" w:cs="Arial"/>
        </w:rPr>
        <w:t xml:space="preserve">. </w:t>
      </w:r>
      <w:r w:rsidR="00013706">
        <w:rPr>
          <w:rFonts w:ascii="Arial" w:hAnsi="Arial" w:cs="Arial"/>
        </w:rPr>
        <w:t xml:space="preserve">Претензии по оплате Товара </w:t>
      </w:r>
      <w:r w:rsidR="001E20DB" w:rsidRPr="001B251D">
        <w:rPr>
          <w:rFonts w:ascii="Arial" w:hAnsi="Arial" w:cs="Arial"/>
        </w:rPr>
        <w:t xml:space="preserve">Стороны </w:t>
      </w:r>
      <w:r w:rsidR="00FE07C6" w:rsidRPr="001B251D">
        <w:rPr>
          <w:rFonts w:ascii="Arial" w:hAnsi="Arial" w:cs="Arial"/>
        </w:rPr>
        <w:t>урегулируют в досудебном претензионном порядке. Срок ответа на претензию – 30 дней. В случае если разногласия Сторон не были урегулированы в досудебном претензионном порядке, Стороны обращаются за разрешением спора в Арбитражный суд Челябинской области.</w:t>
      </w:r>
      <w:r w:rsidR="00FE07C6" w:rsidRPr="001B251D" w:rsidDel="00FE07C6">
        <w:rPr>
          <w:rFonts w:ascii="Arial" w:hAnsi="Arial" w:cs="Arial"/>
        </w:rPr>
        <w:t xml:space="preserve"> </w:t>
      </w:r>
    </w:p>
    <w:p w14:paraId="76EB5F86" w14:textId="77777777" w:rsidR="004922CE" w:rsidRDefault="00475AD5" w:rsidP="00350E2A">
      <w:pPr>
        <w:ind w:firstLine="567"/>
        <w:jc w:val="both"/>
        <w:rPr>
          <w:rFonts w:ascii="Arial" w:hAnsi="Arial" w:cs="Arial"/>
        </w:rPr>
      </w:pPr>
      <w:r>
        <w:rPr>
          <w:rFonts w:ascii="Arial" w:hAnsi="Arial" w:cs="Arial"/>
        </w:rPr>
        <w:t>12</w:t>
      </w:r>
      <w:r w:rsidR="001E20DB" w:rsidRPr="001B251D">
        <w:rPr>
          <w:rFonts w:ascii="Arial" w:hAnsi="Arial" w:cs="Arial"/>
        </w:rPr>
        <w:t>.1</w:t>
      </w:r>
      <w:r w:rsidR="00FE07C6" w:rsidRPr="001B251D">
        <w:rPr>
          <w:rFonts w:ascii="Arial" w:hAnsi="Arial" w:cs="Arial"/>
        </w:rPr>
        <w:t>2</w:t>
      </w:r>
      <w:r w:rsidR="001E20DB" w:rsidRPr="001B251D">
        <w:rPr>
          <w:rFonts w:ascii="Arial" w:hAnsi="Arial" w:cs="Arial"/>
        </w:rPr>
        <w:t>. Все приложения к настоящему Договору являются его неотъемлемой частью</w:t>
      </w:r>
      <w:r w:rsidR="004922CE">
        <w:rPr>
          <w:rFonts w:ascii="Arial" w:hAnsi="Arial" w:cs="Arial"/>
        </w:rPr>
        <w:t xml:space="preserve">: </w:t>
      </w:r>
    </w:p>
    <w:p w14:paraId="76EB5F87" w14:textId="77777777" w:rsidR="006B3507" w:rsidRDefault="006B3507" w:rsidP="000B7F8A">
      <w:pPr>
        <w:ind w:firstLine="567"/>
        <w:jc w:val="both"/>
        <w:rPr>
          <w:rFonts w:ascii="Arial" w:hAnsi="Arial" w:cs="Arial"/>
        </w:rPr>
      </w:pPr>
      <w:r>
        <w:rPr>
          <w:rFonts w:ascii="Arial" w:hAnsi="Arial" w:cs="Arial"/>
        </w:rPr>
        <w:t xml:space="preserve">Приложение № 1А «Ввод в ассортимент»; </w:t>
      </w:r>
    </w:p>
    <w:p w14:paraId="76EB5F88" w14:textId="77777777" w:rsidR="006B3507" w:rsidRDefault="006B3507" w:rsidP="000B7F8A">
      <w:pPr>
        <w:ind w:firstLine="567"/>
        <w:rPr>
          <w:rFonts w:ascii="Arial" w:hAnsi="Arial" w:cs="Arial"/>
        </w:rPr>
      </w:pPr>
      <w:r>
        <w:rPr>
          <w:rFonts w:ascii="Arial" w:hAnsi="Arial" w:cs="Arial"/>
        </w:rPr>
        <w:t>Приложение № 1Ц «Изменение цены»</w:t>
      </w:r>
      <w:r w:rsidR="00E750A3">
        <w:rPr>
          <w:rFonts w:ascii="Arial" w:hAnsi="Arial" w:cs="Arial"/>
        </w:rPr>
        <w:t xml:space="preserve"> (образец)</w:t>
      </w:r>
    </w:p>
    <w:p w14:paraId="76EB5F89" w14:textId="77777777" w:rsidR="00E750A3" w:rsidRDefault="00E750A3" w:rsidP="000B7F8A">
      <w:pPr>
        <w:ind w:firstLine="567"/>
        <w:rPr>
          <w:rFonts w:ascii="Arial" w:hAnsi="Arial" w:cs="Arial"/>
        </w:rPr>
      </w:pPr>
      <w:r>
        <w:rPr>
          <w:rFonts w:ascii="Arial" w:hAnsi="Arial" w:cs="Arial"/>
        </w:rPr>
        <w:t>Приложение № 1 П «Изменение параметров» (образец)</w:t>
      </w:r>
    </w:p>
    <w:p w14:paraId="76EB5F8A" w14:textId="77777777" w:rsidR="00E750A3" w:rsidRDefault="00E750A3" w:rsidP="000B7F8A">
      <w:pPr>
        <w:ind w:firstLine="567"/>
        <w:rPr>
          <w:rFonts w:ascii="Arial" w:hAnsi="Arial" w:cs="Arial"/>
        </w:rPr>
      </w:pPr>
      <w:r>
        <w:rPr>
          <w:rFonts w:ascii="Arial" w:hAnsi="Arial" w:cs="Arial"/>
        </w:rPr>
        <w:t>Приложение № 1 П «Изменение упаковки» (образец)</w:t>
      </w:r>
    </w:p>
    <w:p w14:paraId="76EB5F8B" w14:textId="77777777" w:rsidR="000B7F8A" w:rsidRDefault="000B7F8A" w:rsidP="000B7F8A">
      <w:pPr>
        <w:ind w:firstLine="567"/>
        <w:rPr>
          <w:rFonts w:ascii="Arial" w:hAnsi="Arial" w:cs="Arial"/>
        </w:rPr>
      </w:pPr>
      <w:r>
        <w:rPr>
          <w:rFonts w:ascii="Arial" w:hAnsi="Arial" w:cs="Arial"/>
        </w:rPr>
        <w:lastRenderedPageBreak/>
        <w:t>Приложение №1Ф «Фиксированный объем поставки» (образец)</w:t>
      </w:r>
    </w:p>
    <w:p w14:paraId="76EB5F8C" w14:textId="77777777" w:rsidR="006B3507" w:rsidRPr="008C6C19" w:rsidRDefault="006B3507" w:rsidP="000B7F8A">
      <w:pPr>
        <w:ind w:firstLine="567"/>
        <w:rPr>
          <w:rFonts w:ascii="Arial" w:hAnsi="Arial" w:cs="Arial"/>
          <w:b/>
          <w:sz w:val="18"/>
          <w:szCs w:val="18"/>
        </w:rPr>
      </w:pPr>
      <w:r>
        <w:rPr>
          <w:rFonts w:ascii="Arial" w:hAnsi="Arial" w:cs="Arial"/>
        </w:rPr>
        <w:t>Приложение № 2 «</w:t>
      </w:r>
      <w:r w:rsidRPr="00350E2A">
        <w:rPr>
          <w:rFonts w:ascii="Arial" w:hAnsi="Arial" w:cs="Arial"/>
          <w:sz w:val="18"/>
          <w:szCs w:val="18"/>
        </w:rPr>
        <w:t>Порядок оформления заявки, разгрузки, приемки, возврата»</w:t>
      </w:r>
    </w:p>
    <w:p w14:paraId="76EB5F8D" w14:textId="77777777" w:rsidR="006B3507" w:rsidRDefault="006B3507" w:rsidP="000B7F8A">
      <w:pPr>
        <w:ind w:firstLine="567"/>
        <w:jc w:val="both"/>
        <w:rPr>
          <w:rFonts w:ascii="Arial" w:hAnsi="Arial" w:cs="Arial"/>
        </w:rPr>
      </w:pPr>
      <w:r>
        <w:rPr>
          <w:rFonts w:ascii="Arial" w:hAnsi="Arial" w:cs="Arial"/>
        </w:rPr>
        <w:t>Приложение № 3 «</w:t>
      </w:r>
      <w:r w:rsidR="00350E2A">
        <w:rPr>
          <w:rFonts w:ascii="Arial" w:hAnsi="Arial" w:cs="Arial"/>
        </w:rPr>
        <w:t>А</w:t>
      </w:r>
      <w:r>
        <w:rPr>
          <w:rFonts w:ascii="Arial" w:hAnsi="Arial" w:cs="Arial"/>
        </w:rPr>
        <w:t>кт о начислении вознаграждения»</w:t>
      </w:r>
      <w:r w:rsidR="00350E2A">
        <w:rPr>
          <w:rFonts w:ascii="Arial" w:hAnsi="Arial" w:cs="Arial"/>
        </w:rPr>
        <w:t xml:space="preserve"> (образец)</w:t>
      </w:r>
    </w:p>
    <w:p w14:paraId="76EB5F8E" w14:textId="77777777" w:rsidR="00E750A3" w:rsidRDefault="00E750A3" w:rsidP="000B7F8A">
      <w:pPr>
        <w:ind w:firstLine="567"/>
        <w:jc w:val="both"/>
        <w:rPr>
          <w:rFonts w:ascii="Arial" w:hAnsi="Arial" w:cs="Arial"/>
        </w:rPr>
      </w:pPr>
      <w:r>
        <w:rPr>
          <w:rFonts w:ascii="Arial" w:hAnsi="Arial" w:cs="Arial"/>
        </w:rPr>
        <w:t>Приложение № 4 «</w:t>
      </w:r>
      <w:r w:rsidR="00821711">
        <w:rPr>
          <w:rFonts w:ascii="Arial" w:hAnsi="Arial" w:cs="Arial"/>
        </w:rPr>
        <w:t>УПД</w:t>
      </w:r>
      <w:r>
        <w:rPr>
          <w:rFonts w:ascii="Arial" w:hAnsi="Arial" w:cs="Arial"/>
        </w:rPr>
        <w:t>» (образец)</w:t>
      </w:r>
    </w:p>
    <w:p w14:paraId="76EB5F8F" w14:textId="77777777" w:rsidR="00E750A3" w:rsidRDefault="00A81E9F" w:rsidP="000B7F8A">
      <w:pPr>
        <w:ind w:firstLine="567"/>
        <w:jc w:val="both"/>
        <w:rPr>
          <w:rFonts w:ascii="Arial" w:hAnsi="Arial" w:cs="Arial"/>
        </w:rPr>
      </w:pPr>
      <w:r>
        <w:rPr>
          <w:rFonts w:ascii="Arial" w:hAnsi="Arial" w:cs="Arial"/>
        </w:rPr>
        <w:t>Приложение № 5 «Акт по форме ТОРГ-2» (образец)</w:t>
      </w:r>
    </w:p>
    <w:p w14:paraId="76EB5F90" w14:textId="77777777" w:rsidR="00A81E9F" w:rsidRDefault="00A81E9F" w:rsidP="000B7F8A">
      <w:pPr>
        <w:ind w:firstLine="567"/>
        <w:jc w:val="both"/>
        <w:rPr>
          <w:rFonts w:ascii="Arial" w:hAnsi="Arial" w:cs="Arial"/>
        </w:rPr>
      </w:pPr>
      <w:r>
        <w:rPr>
          <w:rFonts w:ascii="Arial" w:hAnsi="Arial" w:cs="Arial"/>
        </w:rPr>
        <w:t>Приложение № 6 «Уведомление о зачете» (образец)</w:t>
      </w:r>
    </w:p>
    <w:p w14:paraId="76EB5F91" w14:textId="77777777" w:rsidR="001A2699" w:rsidRDefault="001A2699" w:rsidP="000B7F8A">
      <w:pPr>
        <w:ind w:firstLine="567"/>
        <w:jc w:val="both"/>
        <w:rPr>
          <w:rFonts w:ascii="Arial" w:hAnsi="Arial" w:cs="Arial"/>
        </w:rPr>
      </w:pPr>
      <w:r>
        <w:rPr>
          <w:rFonts w:ascii="Arial" w:hAnsi="Arial" w:cs="Arial"/>
        </w:rPr>
        <w:t>Приложение № 7 «Размер вознаграждения, предусмотренный п. 6.4. договора» (образец)</w:t>
      </w:r>
    </w:p>
    <w:p w14:paraId="76EB5F92" w14:textId="77777777" w:rsidR="00A81E9F" w:rsidRDefault="00A81E9F" w:rsidP="000B7F8A">
      <w:pPr>
        <w:ind w:firstLine="567"/>
        <w:jc w:val="both"/>
        <w:rPr>
          <w:rFonts w:ascii="Arial" w:hAnsi="Arial" w:cs="Arial"/>
        </w:rPr>
      </w:pPr>
      <w:r>
        <w:rPr>
          <w:rFonts w:ascii="Arial" w:hAnsi="Arial" w:cs="Arial"/>
        </w:rPr>
        <w:t>Приложение № 7А «Изменение условий вознаграждения» (образец)</w:t>
      </w:r>
    </w:p>
    <w:p w14:paraId="76EB5F93" w14:textId="77777777" w:rsidR="00A81E9F" w:rsidRDefault="00A81E9F" w:rsidP="000B7F8A">
      <w:pPr>
        <w:ind w:firstLine="567"/>
        <w:jc w:val="both"/>
        <w:rPr>
          <w:rFonts w:ascii="Arial" w:hAnsi="Arial" w:cs="Arial"/>
        </w:rPr>
      </w:pPr>
      <w:r>
        <w:rPr>
          <w:rFonts w:ascii="Arial" w:hAnsi="Arial" w:cs="Arial"/>
        </w:rPr>
        <w:t>Приложение № 8 «Претензия о возврате товара» (образец)</w:t>
      </w:r>
    </w:p>
    <w:p w14:paraId="76EB5F94" w14:textId="77777777" w:rsidR="00A81E9F" w:rsidRDefault="00A81E9F" w:rsidP="000B7F8A">
      <w:pPr>
        <w:ind w:firstLine="567"/>
        <w:jc w:val="both"/>
        <w:rPr>
          <w:rFonts w:ascii="Arial" w:hAnsi="Arial" w:cs="Arial"/>
        </w:rPr>
      </w:pPr>
      <w:r>
        <w:rPr>
          <w:rFonts w:ascii="Arial" w:hAnsi="Arial" w:cs="Arial"/>
        </w:rPr>
        <w:t>Приложение № 9 «Товарная накладная по форме ТОРГ-12» (образец)</w:t>
      </w:r>
    </w:p>
    <w:p w14:paraId="76EB5F95" w14:textId="77777777" w:rsidR="00A81E9F" w:rsidRDefault="00A81E9F" w:rsidP="000B7F8A">
      <w:pPr>
        <w:ind w:firstLine="567"/>
        <w:jc w:val="both"/>
        <w:rPr>
          <w:rFonts w:ascii="Arial" w:hAnsi="Arial" w:cs="Arial"/>
        </w:rPr>
      </w:pPr>
      <w:r>
        <w:rPr>
          <w:rFonts w:ascii="Arial" w:hAnsi="Arial" w:cs="Arial"/>
        </w:rPr>
        <w:t xml:space="preserve">Приложение № 10 «Заявка на возврат алкоголя за предыдущие периоды» (образец) </w:t>
      </w:r>
    </w:p>
    <w:p w14:paraId="76EB5F96" w14:textId="77777777" w:rsidR="006B3507" w:rsidRPr="006B3507" w:rsidRDefault="006B3507" w:rsidP="00350E2A">
      <w:pPr>
        <w:ind w:firstLine="567"/>
        <w:jc w:val="both"/>
        <w:rPr>
          <w:rFonts w:ascii="Arial" w:hAnsi="Arial" w:cs="Arial"/>
        </w:rPr>
      </w:pPr>
    </w:p>
    <w:p w14:paraId="76EB5F97" w14:textId="77777777" w:rsidR="00454F12" w:rsidRDefault="00EB5E93" w:rsidP="00A330CE">
      <w:pPr>
        <w:ind w:firstLine="567"/>
        <w:jc w:val="both"/>
        <w:rPr>
          <w:rFonts w:ascii="Arial" w:hAnsi="Arial" w:cs="Arial"/>
          <w:b/>
        </w:rPr>
      </w:pPr>
      <w:r>
        <w:rPr>
          <w:rFonts w:ascii="Arial" w:hAnsi="Arial" w:cs="Arial"/>
          <w:b/>
        </w:rPr>
        <w:t>1</w:t>
      </w:r>
      <w:r w:rsidR="006D2371">
        <w:rPr>
          <w:rFonts w:ascii="Arial" w:hAnsi="Arial" w:cs="Arial"/>
          <w:b/>
        </w:rPr>
        <w:t>3</w:t>
      </w:r>
      <w:r w:rsidR="00844146">
        <w:rPr>
          <w:rFonts w:ascii="Arial" w:hAnsi="Arial" w:cs="Arial"/>
          <w:b/>
        </w:rPr>
        <w:t>.</w:t>
      </w:r>
      <w:r w:rsidR="001E20DB" w:rsidRPr="001B251D">
        <w:rPr>
          <w:rFonts w:ascii="Arial" w:hAnsi="Arial" w:cs="Arial"/>
          <w:b/>
        </w:rPr>
        <w:t>Реквизиты и подписи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5222"/>
      </w:tblGrid>
      <w:tr w:rsidR="00A77F85" w:rsidRPr="00E54E29" w14:paraId="76EB5FBA" w14:textId="77777777" w:rsidTr="00A330CE">
        <w:tc>
          <w:tcPr>
            <w:tcW w:w="4785" w:type="dxa"/>
            <w:tcBorders>
              <w:top w:val="nil"/>
              <w:left w:val="nil"/>
              <w:bottom w:val="nil"/>
              <w:right w:val="nil"/>
            </w:tcBorders>
            <w:shd w:val="clear" w:color="auto" w:fill="auto"/>
          </w:tcPr>
          <w:p w14:paraId="76EB5F98" w14:textId="77777777" w:rsidR="008E7F55" w:rsidRDefault="008E7F55" w:rsidP="003B5E5C">
            <w:pPr>
              <w:pStyle w:val="a3"/>
              <w:rPr>
                <w:rFonts w:ascii="Arial" w:hAnsi="Arial" w:cs="Arial"/>
                <w:i/>
              </w:rPr>
            </w:pPr>
          </w:p>
          <w:p w14:paraId="76EB5F99" w14:textId="77777777" w:rsidR="00A77F85" w:rsidRPr="00E54E29" w:rsidRDefault="00A77F85" w:rsidP="003B5E5C">
            <w:pPr>
              <w:pStyle w:val="a3"/>
              <w:rPr>
                <w:rFonts w:ascii="Arial" w:hAnsi="Arial" w:cs="Arial"/>
                <w:i/>
              </w:rPr>
            </w:pPr>
            <w:r w:rsidRPr="00E54E29">
              <w:rPr>
                <w:rFonts w:ascii="Arial" w:hAnsi="Arial" w:cs="Arial"/>
                <w:i/>
              </w:rPr>
              <w:t xml:space="preserve">ПОКУПАТЕЛЬ  </w:t>
            </w:r>
          </w:p>
          <w:p w14:paraId="76EB5F9A" w14:textId="77777777" w:rsidR="00A77F85" w:rsidRPr="00E54E29" w:rsidRDefault="00A77F85" w:rsidP="003B5E5C">
            <w:pPr>
              <w:pStyle w:val="a3"/>
              <w:rPr>
                <w:rFonts w:ascii="Arial" w:hAnsi="Arial" w:cs="Arial"/>
                <w:b/>
              </w:rPr>
            </w:pPr>
            <w:r w:rsidRPr="00E54E29">
              <w:rPr>
                <w:rFonts w:ascii="Arial" w:hAnsi="Arial" w:cs="Arial"/>
                <w:b/>
              </w:rPr>
              <w:t>ООО «Молл»</w:t>
            </w:r>
          </w:p>
          <w:p w14:paraId="76EB5F9B" w14:textId="77777777" w:rsidR="00A77F85" w:rsidRPr="00E54E29" w:rsidRDefault="00A77F85" w:rsidP="003B5E5C">
            <w:pPr>
              <w:pStyle w:val="a3"/>
              <w:rPr>
                <w:rFonts w:ascii="Arial" w:hAnsi="Arial" w:cs="Arial"/>
              </w:rPr>
            </w:pPr>
            <w:r w:rsidRPr="00E54E29">
              <w:rPr>
                <w:rFonts w:ascii="Arial" w:hAnsi="Arial" w:cs="Arial"/>
                <w:b/>
              </w:rPr>
              <w:t>ОГРН</w:t>
            </w:r>
            <w:r w:rsidRPr="00E54E29">
              <w:rPr>
                <w:rFonts w:ascii="Arial" w:hAnsi="Arial" w:cs="Arial"/>
              </w:rPr>
              <w:t xml:space="preserve">    1057424517798 </w:t>
            </w:r>
          </w:p>
          <w:p w14:paraId="24679DF1" w14:textId="77777777" w:rsidR="002D57ED" w:rsidRPr="002D57ED" w:rsidRDefault="00282421" w:rsidP="002D57ED">
            <w:pPr>
              <w:rPr>
                <w:rFonts w:ascii="Calibri" w:eastAsia="Calibri" w:hAnsi="Calibri"/>
                <w:sz w:val="22"/>
                <w:szCs w:val="22"/>
                <w:lang w:eastAsia="en-US"/>
              </w:rPr>
            </w:pPr>
            <w:r w:rsidRPr="00844146">
              <w:rPr>
                <w:rFonts w:ascii="Arial" w:hAnsi="Arial" w:cs="Arial"/>
                <w:b/>
              </w:rPr>
              <w:t>ИНН</w:t>
            </w:r>
            <w:r w:rsidRPr="00844146">
              <w:rPr>
                <w:rFonts w:ascii="Arial" w:hAnsi="Arial" w:cs="Arial"/>
              </w:rPr>
              <w:t xml:space="preserve"> 7453142976                                                                                                                                                              </w:t>
            </w:r>
            <w:r w:rsidRPr="00844146">
              <w:rPr>
                <w:rFonts w:ascii="Arial" w:hAnsi="Arial" w:cs="Arial"/>
                <w:b/>
              </w:rPr>
              <w:t xml:space="preserve">КПП </w:t>
            </w:r>
            <w:r w:rsidR="00B975FD" w:rsidRPr="00844146">
              <w:rPr>
                <w:rFonts w:ascii="Arial" w:hAnsi="Arial" w:cs="Arial"/>
                <w:b/>
              </w:rPr>
              <w:t xml:space="preserve"> </w:t>
            </w:r>
            <w:r w:rsidR="002D57ED" w:rsidRPr="002D57ED">
              <w:rPr>
                <w:rFonts w:ascii="Arial" w:eastAsia="Calibri" w:hAnsi="Arial" w:cs="Arial"/>
                <w:lang w:eastAsia="en-US"/>
              </w:rPr>
              <w:t>745301001</w:t>
            </w:r>
          </w:p>
          <w:p w14:paraId="76EB5F9D" w14:textId="5E8CF122" w:rsidR="00A77F85" w:rsidRPr="00E54E29" w:rsidRDefault="00A77F85" w:rsidP="003B5E5C">
            <w:pPr>
              <w:pStyle w:val="a3"/>
              <w:rPr>
                <w:rFonts w:ascii="Arial" w:hAnsi="Arial" w:cs="Arial"/>
              </w:rPr>
            </w:pPr>
            <w:r w:rsidRPr="00E54E29">
              <w:rPr>
                <w:rFonts w:ascii="Arial" w:hAnsi="Arial" w:cs="Arial"/>
                <w:b/>
              </w:rPr>
              <w:t>Юр. адрес</w:t>
            </w:r>
            <w:r w:rsidR="00417524">
              <w:rPr>
                <w:rFonts w:ascii="Arial" w:hAnsi="Arial" w:cs="Arial"/>
                <w:b/>
              </w:rPr>
              <w:t>:</w:t>
            </w:r>
            <w:r w:rsidR="00417524">
              <w:rPr>
                <w:rFonts w:ascii="Arial" w:hAnsi="Arial" w:cs="Arial"/>
              </w:rPr>
              <w:t xml:space="preserve">  </w:t>
            </w:r>
            <w:r w:rsidRPr="00E54E29">
              <w:rPr>
                <w:rFonts w:ascii="Arial" w:hAnsi="Arial" w:cs="Arial"/>
              </w:rPr>
              <w:t>4540</w:t>
            </w:r>
            <w:r w:rsidR="006A022A">
              <w:rPr>
                <w:rFonts w:ascii="Arial" w:hAnsi="Arial" w:cs="Arial"/>
              </w:rPr>
              <w:t>80</w:t>
            </w:r>
            <w:r w:rsidRPr="00E54E29">
              <w:rPr>
                <w:rFonts w:ascii="Arial" w:hAnsi="Arial" w:cs="Arial"/>
              </w:rPr>
              <w:t xml:space="preserve"> г. Челябинск, </w:t>
            </w:r>
          </w:p>
          <w:p w14:paraId="76EB5F9E" w14:textId="506E4C48" w:rsidR="00A77F85" w:rsidRPr="00E54E29" w:rsidRDefault="0005584A" w:rsidP="003B5E5C">
            <w:pPr>
              <w:pStyle w:val="a3"/>
              <w:rPr>
                <w:rFonts w:ascii="Arial" w:hAnsi="Arial" w:cs="Arial"/>
              </w:rPr>
            </w:pPr>
            <w:r w:rsidRPr="00E54E29">
              <w:rPr>
                <w:rFonts w:ascii="Arial" w:hAnsi="Arial" w:cs="Arial"/>
              </w:rPr>
              <w:t>ул. Труда</w:t>
            </w:r>
            <w:r w:rsidR="00417524">
              <w:rPr>
                <w:rFonts w:ascii="Arial" w:hAnsi="Arial" w:cs="Arial"/>
              </w:rPr>
              <w:t xml:space="preserve"> д.</w:t>
            </w:r>
            <w:r w:rsidRPr="00E54E29">
              <w:rPr>
                <w:rFonts w:ascii="Arial" w:hAnsi="Arial" w:cs="Arial"/>
              </w:rPr>
              <w:t>166</w:t>
            </w:r>
            <w:r w:rsidR="00417524">
              <w:rPr>
                <w:rFonts w:ascii="Arial" w:hAnsi="Arial" w:cs="Arial"/>
              </w:rPr>
              <w:t xml:space="preserve"> </w:t>
            </w:r>
            <w:r w:rsidRPr="00E54E29">
              <w:rPr>
                <w:rFonts w:ascii="Arial" w:hAnsi="Arial" w:cs="Arial"/>
              </w:rPr>
              <w:t xml:space="preserve"> оф. 7</w:t>
            </w:r>
            <w:r w:rsidR="00A77F85" w:rsidRPr="00E54E29">
              <w:rPr>
                <w:rFonts w:ascii="Arial" w:hAnsi="Arial" w:cs="Arial"/>
              </w:rPr>
              <w:t xml:space="preserve">   </w:t>
            </w:r>
          </w:p>
          <w:p w14:paraId="76EB5F9F" w14:textId="77777777" w:rsidR="0088576E" w:rsidRPr="00E54E29" w:rsidRDefault="00DF72E9" w:rsidP="003B5E5C">
            <w:pPr>
              <w:rPr>
                <w:rFonts w:ascii="Arial" w:hAnsi="Arial" w:cs="Arial"/>
              </w:rPr>
            </w:pPr>
            <w:r w:rsidRPr="00E54E29">
              <w:rPr>
                <w:rFonts w:ascii="Arial" w:hAnsi="Arial" w:cs="Arial"/>
              </w:rPr>
              <w:t xml:space="preserve">р/сч. 40702810872210103721 </w:t>
            </w:r>
          </w:p>
          <w:p w14:paraId="32715820" w14:textId="77777777" w:rsidR="00417524" w:rsidRDefault="00656A8D" w:rsidP="003B5E5C">
            <w:pPr>
              <w:rPr>
                <w:rFonts w:ascii="Arial" w:hAnsi="Arial" w:cs="Arial"/>
              </w:rPr>
            </w:pPr>
            <w:r w:rsidRPr="00E54E29">
              <w:rPr>
                <w:rFonts w:ascii="Arial" w:hAnsi="Arial" w:cs="Arial"/>
              </w:rPr>
              <w:t xml:space="preserve">в Челябинском отделении № 8597 </w:t>
            </w:r>
          </w:p>
          <w:p w14:paraId="76EB5FA0" w14:textId="414E81AA" w:rsidR="004066B5" w:rsidRPr="00E54E29" w:rsidRDefault="00E25225" w:rsidP="003B5E5C">
            <w:pPr>
              <w:rPr>
                <w:rFonts w:ascii="Arial" w:hAnsi="Arial" w:cs="Arial"/>
              </w:rPr>
            </w:pPr>
            <w:r>
              <w:rPr>
                <w:rFonts w:ascii="Arial" w:hAnsi="Arial" w:cs="Arial"/>
              </w:rPr>
              <w:t>ПАО Сбербанк</w:t>
            </w:r>
          </w:p>
          <w:p w14:paraId="76EB5FA1" w14:textId="77777777" w:rsidR="00DF72E9" w:rsidRPr="00E54E29" w:rsidRDefault="00DF72E9" w:rsidP="003B5E5C">
            <w:pPr>
              <w:rPr>
                <w:rFonts w:ascii="Arial" w:hAnsi="Arial" w:cs="Arial"/>
                <w:b/>
              </w:rPr>
            </w:pPr>
            <w:r w:rsidRPr="00E54E29">
              <w:rPr>
                <w:rFonts w:ascii="Arial" w:hAnsi="Arial" w:cs="Arial"/>
              </w:rPr>
              <w:t>к/с 30101810700000000602 БИК 047501602</w:t>
            </w:r>
          </w:p>
          <w:p w14:paraId="76EB5FA2" w14:textId="77777777" w:rsidR="00A77F85" w:rsidRPr="00E54E29" w:rsidRDefault="00A77F85" w:rsidP="003B5E5C">
            <w:pPr>
              <w:pStyle w:val="a3"/>
              <w:rPr>
                <w:rFonts w:ascii="Arial" w:hAnsi="Arial" w:cs="Arial"/>
              </w:rPr>
            </w:pPr>
            <w:r w:rsidRPr="00E54E29">
              <w:rPr>
                <w:rFonts w:ascii="Arial" w:hAnsi="Arial" w:cs="Arial"/>
                <w:b/>
              </w:rPr>
              <w:t>Тел.</w:t>
            </w:r>
            <w:r w:rsidRPr="00E54E29">
              <w:rPr>
                <w:rFonts w:ascii="Arial" w:hAnsi="Arial" w:cs="Arial"/>
              </w:rPr>
              <w:t xml:space="preserve">   (351) 726-26-01                               </w:t>
            </w:r>
          </w:p>
        </w:tc>
        <w:tc>
          <w:tcPr>
            <w:tcW w:w="5222" w:type="dxa"/>
            <w:tcBorders>
              <w:top w:val="nil"/>
              <w:left w:val="nil"/>
              <w:bottom w:val="nil"/>
              <w:right w:val="nil"/>
            </w:tcBorders>
            <w:shd w:val="clear" w:color="auto" w:fill="auto"/>
          </w:tcPr>
          <w:p w14:paraId="76EB5FA3" w14:textId="77777777" w:rsidR="008E7F55" w:rsidRDefault="008E7F55" w:rsidP="003B5E5C">
            <w:pPr>
              <w:pStyle w:val="2"/>
              <w:rPr>
                <w:rFonts w:ascii="Arial" w:hAnsi="Arial" w:cs="Arial"/>
                <w:b w:val="0"/>
                <w:i/>
              </w:rPr>
            </w:pPr>
          </w:p>
          <w:p w14:paraId="76EB5FA4" w14:textId="77777777" w:rsidR="00A77F85" w:rsidRPr="00E54E29" w:rsidRDefault="00A77F85" w:rsidP="003B5E5C">
            <w:pPr>
              <w:pStyle w:val="2"/>
              <w:rPr>
                <w:rFonts w:ascii="Arial" w:hAnsi="Arial" w:cs="Arial"/>
                <w:b w:val="0"/>
                <w:i/>
              </w:rPr>
            </w:pPr>
            <w:r w:rsidRPr="00E54E29">
              <w:rPr>
                <w:rFonts w:ascii="Arial" w:hAnsi="Arial" w:cs="Arial"/>
                <w:b w:val="0"/>
                <w:i/>
              </w:rPr>
              <w:t>ПОСТАВЩИК</w:t>
            </w:r>
          </w:p>
          <w:p w14:paraId="76EB5FA5" w14:textId="77777777" w:rsidR="00BB2A0F" w:rsidRPr="00BB2A0F" w:rsidRDefault="00BB2A0F" w:rsidP="00BB2A0F">
            <w:pPr>
              <w:rPr>
                <w:rFonts w:ascii="Arial" w:hAnsi="Arial" w:cs="Arial"/>
                <w:b/>
              </w:rPr>
            </w:pPr>
            <w:r w:rsidRPr="00BB2A0F">
              <w:rPr>
                <w:rFonts w:ascii="Arial" w:hAnsi="Arial" w:cs="Arial"/>
                <w:b/>
              </w:rPr>
              <w:t>_____________________________________________</w:t>
            </w:r>
          </w:p>
          <w:p w14:paraId="76EB5FA6" w14:textId="77777777" w:rsidR="00BB2A0F" w:rsidRPr="00BB2A0F" w:rsidRDefault="00BB2A0F" w:rsidP="00BB2A0F">
            <w:pPr>
              <w:rPr>
                <w:rFonts w:ascii="Arial" w:hAnsi="Arial" w:cs="Arial"/>
                <w:b/>
              </w:rPr>
            </w:pPr>
            <w:r w:rsidRPr="00BB2A0F">
              <w:rPr>
                <w:rFonts w:ascii="Arial" w:hAnsi="Arial" w:cs="Arial"/>
                <w:b/>
              </w:rPr>
              <w:t>ОГРН _______________________________________</w:t>
            </w:r>
          </w:p>
          <w:p w14:paraId="76EB5FA7" w14:textId="77777777" w:rsidR="00BB2A0F" w:rsidRPr="00BB2A0F" w:rsidRDefault="00BB2A0F" w:rsidP="00BB2A0F">
            <w:pPr>
              <w:rPr>
                <w:rFonts w:ascii="Arial" w:hAnsi="Arial" w:cs="Arial"/>
                <w:b/>
              </w:rPr>
            </w:pPr>
            <w:r w:rsidRPr="00BB2A0F">
              <w:rPr>
                <w:rFonts w:ascii="Arial" w:hAnsi="Arial" w:cs="Arial"/>
                <w:b/>
              </w:rPr>
              <w:t>ИНН ________________________________________</w:t>
            </w:r>
          </w:p>
          <w:p w14:paraId="76EB5FA8" w14:textId="77777777" w:rsidR="00BB2A0F" w:rsidRPr="00BB2A0F" w:rsidRDefault="00BB2A0F" w:rsidP="00BB2A0F">
            <w:pPr>
              <w:rPr>
                <w:rFonts w:ascii="Arial" w:hAnsi="Arial" w:cs="Arial"/>
                <w:b/>
              </w:rPr>
            </w:pPr>
            <w:r w:rsidRPr="00BB2A0F">
              <w:rPr>
                <w:rFonts w:ascii="Arial" w:hAnsi="Arial" w:cs="Arial"/>
                <w:b/>
              </w:rPr>
              <w:t>КПП ________________________________________</w:t>
            </w:r>
          </w:p>
          <w:p w14:paraId="76EB5FA9" w14:textId="77777777" w:rsidR="00BB2A0F" w:rsidRPr="00BB2A0F" w:rsidRDefault="00BB2A0F" w:rsidP="00BB2A0F">
            <w:pPr>
              <w:rPr>
                <w:rFonts w:ascii="Arial" w:hAnsi="Arial" w:cs="Arial"/>
                <w:b/>
              </w:rPr>
            </w:pPr>
            <w:r w:rsidRPr="00BB2A0F">
              <w:rPr>
                <w:rFonts w:ascii="Arial" w:hAnsi="Arial" w:cs="Arial"/>
                <w:b/>
              </w:rPr>
              <w:t>ОКПО_______________________________________</w:t>
            </w:r>
          </w:p>
          <w:p w14:paraId="76EB5FAA" w14:textId="77777777" w:rsidR="00BB2A0F" w:rsidRPr="00BB2A0F" w:rsidRDefault="00BB2A0F" w:rsidP="00BB2A0F">
            <w:pPr>
              <w:rPr>
                <w:rFonts w:ascii="Arial" w:hAnsi="Arial" w:cs="Arial"/>
                <w:b/>
              </w:rPr>
            </w:pPr>
            <w:r w:rsidRPr="00BB2A0F">
              <w:rPr>
                <w:rFonts w:ascii="Arial" w:hAnsi="Arial" w:cs="Arial"/>
                <w:b/>
              </w:rPr>
              <w:t>Юр. адрес ___________________________________</w:t>
            </w:r>
          </w:p>
          <w:p w14:paraId="76EB5FAB" w14:textId="77777777" w:rsidR="00BB2A0F" w:rsidRPr="00BB2A0F" w:rsidRDefault="00BB2A0F" w:rsidP="00BB2A0F">
            <w:pPr>
              <w:rPr>
                <w:rFonts w:ascii="Arial" w:hAnsi="Arial" w:cs="Arial"/>
                <w:b/>
              </w:rPr>
            </w:pPr>
            <w:r w:rsidRPr="00BB2A0F">
              <w:rPr>
                <w:rFonts w:ascii="Arial" w:hAnsi="Arial" w:cs="Arial"/>
                <w:b/>
              </w:rPr>
              <w:t>_____________________________________________</w:t>
            </w:r>
          </w:p>
          <w:p w14:paraId="76EB5FAC" w14:textId="77777777" w:rsidR="00BB2A0F" w:rsidRPr="00BB2A0F" w:rsidRDefault="00BB2A0F" w:rsidP="00BB2A0F">
            <w:pPr>
              <w:rPr>
                <w:rFonts w:ascii="Arial" w:hAnsi="Arial" w:cs="Arial"/>
                <w:b/>
              </w:rPr>
            </w:pPr>
            <w:r>
              <w:rPr>
                <w:rFonts w:ascii="Arial" w:hAnsi="Arial" w:cs="Arial"/>
                <w:b/>
              </w:rPr>
              <w:t>Фактический</w:t>
            </w:r>
            <w:r w:rsidRPr="00BB2A0F">
              <w:rPr>
                <w:rFonts w:ascii="Arial" w:hAnsi="Arial" w:cs="Arial"/>
                <w:b/>
              </w:rPr>
              <w:t xml:space="preserve"> адрес _</w:t>
            </w:r>
            <w:r>
              <w:rPr>
                <w:rFonts w:ascii="Arial" w:hAnsi="Arial" w:cs="Arial"/>
                <w:b/>
              </w:rPr>
              <w:t>_____</w:t>
            </w:r>
            <w:r w:rsidRPr="00BB2A0F">
              <w:rPr>
                <w:rFonts w:ascii="Arial" w:hAnsi="Arial" w:cs="Arial"/>
                <w:b/>
              </w:rPr>
              <w:t>_____________________</w:t>
            </w:r>
          </w:p>
          <w:p w14:paraId="76EB5FAD" w14:textId="77777777" w:rsidR="00BB2A0F" w:rsidRPr="00BB2A0F" w:rsidRDefault="00BB2A0F" w:rsidP="00BB2A0F">
            <w:pPr>
              <w:rPr>
                <w:rFonts w:ascii="Arial" w:hAnsi="Arial" w:cs="Arial"/>
                <w:b/>
              </w:rPr>
            </w:pPr>
            <w:r w:rsidRPr="00BB2A0F">
              <w:rPr>
                <w:rFonts w:ascii="Arial" w:hAnsi="Arial" w:cs="Arial"/>
                <w:b/>
              </w:rPr>
              <w:t>_____________________________________________</w:t>
            </w:r>
          </w:p>
          <w:p w14:paraId="76EB5FAE" w14:textId="77777777" w:rsidR="00BB2A0F" w:rsidRPr="00BB2A0F" w:rsidRDefault="00BB2A0F" w:rsidP="00BB2A0F">
            <w:pPr>
              <w:rPr>
                <w:rFonts w:ascii="Arial" w:hAnsi="Arial" w:cs="Arial"/>
                <w:b/>
              </w:rPr>
            </w:pPr>
            <w:r>
              <w:rPr>
                <w:rFonts w:ascii="Arial" w:hAnsi="Arial" w:cs="Arial"/>
                <w:b/>
              </w:rPr>
              <w:t>Банк</w:t>
            </w:r>
            <w:r w:rsidRPr="00BB2A0F">
              <w:rPr>
                <w:rFonts w:ascii="Arial" w:hAnsi="Arial" w:cs="Arial"/>
                <w:b/>
              </w:rPr>
              <w:t xml:space="preserve"> _</w:t>
            </w:r>
            <w:r>
              <w:rPr>
                <w:rFonts w:ascii="Arial" w:hAnsi="Arial" w:cs="Arial"/>
                <w:b/>
              </w:rPr>
              <w:t>________</w:t>
            </w:r>
            <w:r w:rsidRPr="00BB2A0F">
              <w:rPr>
                <w:rFonts w:ascii="Arial" w:hAnsi="Arial" w:cs="Arial"/>
                <w:b/>
              </w:rPr>
              <w:t>_______________________________</w:t>
            </w:r>
          </w:p>
          <w:p w14:paraId="76EB5FAF" w14:textId="77777777" w:rsidR="00BB2A0F" w:rsidRPr="00BB2A0F" w:rsidRDefault="00BB2A0F" w:rsidP="00BB2A0F">
            <w:pPr>
              <w:rPr>
                <w:rFonts w:ascii="Arial" w:hAnsi="Arial" w:cs="Arial"/>
                <w:b/>
              </w:rPr>
            </w:pPr>
            <w:r w:rsidRPr="00BB2A0F">
              <w:rPr>
                <w:rFonts w:ascii="Arial" w:hAnsi="Arial" w:cs="Arial"/>
                <w:b/>
              </w:rPr>
              <w:t>___________________</w:t>
            </w:r>
            <w:r>
              <w:rPr>
                <w:rFonts w:ascii="Arial" w:hAnsi="Arial" w:cs="Arial"/>
                <w:b/>
              </w:rPr>
              <w:t>_</w:t>
            </w:r>
            <w:r w:rsidRPr="00BB2A0F">
              <w:rPr>
                <w:rFonts w:ascii="Arial" w:hAnsi="Arial" w:cs="Arial"/>
                <w:b/>
              </w:rPr>
              <w:t>_________________________</w:t>
            </w:r>
          </w:p>
          <w:p w14:paraId="76EB5FB0" w14:textId="77777777" w:rsidR="00BB2A0F" w:rsidRPr="00BB2A0F" w:rsidRDefault="00BB2A0F" w:rsidP="00BB2A0F">
            <w:pPr>
              <w:rPr>
                <w:rFonts w:ascii="Arial" w:hAnsi="Arial" w:cs="Arial"/>
                <w:b/>
              </w:rPr>
            </w:pPr>
            <w:r w:rsidRPr="00BB2A0F">
              <w:rPr>
                <w:rFonts w:ascii="Arial" w:hAnsi="Arial" w:cs="Arial"/>
                <w:b/>
              </w:rPr>
              <w:t>Р/счет ______________________________________</w:t>
            </w:r>
          </w:p>
          <w:p w14:paraId="76EB5FB1" w14:textId="77777777" w:rsidR="00BB2A0F" w:rsidRPr="00BB2A0F" w:rsidRDefault="00BB2A0F" w:rsidP="00BB2A0F">
            <w:pPr>
              <w:rPr>
                <w:rFonts w:ascii="Arial" w:hAnsi="Arial" w:cs="Arial"/>
                <w:b/>
              </w:rPr>
            </w:pPr>
            <w:r w:rsidRPr="00BB2A0F">
              <w:rPr>
                <w:rFonts w:ascii="Arial" w:hAnsi="Arial" w:cs="Arial"/>
                <w:b/>
              </w:rPr>
              <w:t>Корр./счет __________</w:t>
            </w:r>
            <w:r>
              <w:rPr>
                <w:rFonts w:ascii="Arial" w:hAnsi="Arial" w:cs="Arial"/>
                <w:b/>
              </w:rPr>
              <w:t>_</w:t>
            </w:r>
            <w:r w:rsidRPr="00BB2A0F">
              <w:rPr>
                <w:rFonts w:ascii="Arial" w:hAnsi="Arial" w:cs="Arial"/>
                <w:b/>
              </w:rPr>
              <w:t>________________________</w:t>
            </w:r>
          </w:p>
          <w:p w14:paraId="76EB5FB2" w14:textId="77777777" w:rsidR="00BB2A0F" w:rsidRPr="00BB2A0F" w:rsidRDefault="00BB2A0F" w:rsidP="00BB2A0F">
            <w:pPr>
              <w:rPr>
                <w:rFonts w:ascii="Arial" w:hAnsi="Arial" w:cs="Arial"/>
                <w:b/>
              </w:rPr>
            </w:pPr>
            <w:r w:rsidRPr="00BB2A0F">
              <w:rPr>
                <w:rFonts w:ascii="Arial" w:hAnsi="Arial" w:cs="Arial"/>
                <w:b/>
              </w:rPr>
              <w:t>БИК ________________________________________</w:t>
            </w:r>
          </w:p>
          <w:p w14:paraId="76EB5FB3" w14:textId="77777777" w:rsidR="00BB2A0F" w:rsidRPr="00BB2A0F" w:rsidRDefault="00BB2A0F" w:rsidP="00BB2A0F">
            <w:pPr>
              <w:rPr>
                <w:rFonts w:ascii="Arial" w:hAnsi="Arial" w:cs="Arial"/>
                <w:b/>
              </w:rPr>
            </w:pPr>
            <w:r w:rsidRPr="00BB2A0F">
              <w:rPr>
                <w:rFonts w:ascii="Arial" w:hAnsi="Arial" w:cs="Arial"/>
                <w:b/>
              </w:rPr>
              <w:t>Тел. ________________________________________</w:t>
            </w:r>
          </w:p>
          <w:p w14:paraId="76EB5FB4" w14:textId="77777777" w:rsidR="00BB2A0F" w:rsidRPr="00BB2A0F" w:rsidRDefault="00BB2A0F" w:rsidP="00BB2A0F">
            <w:pPr>
              <w:rPr>
                <w:rFonts w:ascii="Arial" w:hAnsi="Arial" w:cs="Arial"/>
                <w:b/>
              </w:rPr>
            </w:pPr>
            <w:r w:rsidRPr="00BB2A0F">
              <w:rPr>
                <w:rFonts w:ascii="Arial" w:hAnsi="Arial" w:cs="Arial"/>
                <w:b/>
              </w:rPr>
              <w:t>Email _______________________________________</w:t>
            </w:r>
          </w:p>
          <w:p w14:paraId="76EB5FB5" w14:textId="77777777" w:rsidR="00BB2A0F" w:rsidRPr="00BB2A0F" w:rsidRDefault="00BB2A0F" w:rsidP="00BB2A0F">
            <w:pPr>
              <w:rPr>
                <w:rFonts w:ascii="Arial" w:hAnsi="Arial" w:cs="Arial"/>
                <w:b/>
              </w:rPr>
            </w:pPr>
            <w:r w:rsidRPr="00BB2A0F">
              <w:rPr>
                <w:rFonts w:ascii="Arial" w:hAnsi="Arial" w:cs="Arial"/>
                <w:b/>
              </w:rPr>
              <w:t>Система налогообложения_____</w:t>
            </w:r>
            <w:r>
              <w:rPr>
                <w:rFonts w:ascii="Arial" w:hAnsi="Arial" w:cs="Arial"/>
                <w:b/>
              </w:rPr>
              <w:t>______</w:t>
            </w:r>
            <w:r w:rsidRPr="00BB2A0F">
              <w:rPr>
                <w:rFonts w:ascii="Arial" w:hAnsi="Arial" w:cs="Arial"/>
                <w:b/>
              </w:rPr>
              <w:t>_________________</w:t>
            </w:r>
          </w:p>
          <w:p w14:paraId="76EB5FB6" w14:textId="77777777" w:rsidR="00BB2A0F" w:rsidRPr="00BB2A0F" w:rsidRDefault="00BB2A0F" w:rsidP="00BB2A0F">
            <w:pPr>
              <w:rPr>
                <w:rFonts w:ascii="Arial" w:hAnsi="Arial" w:cs="Arial"/>
                <w:b/>
              </w:rPr>
            </w:pPr>
            <w:r w:rsidRPr="00BB2A0F">
              <w:rPr>
                <w:rFonts w:ascii="Arial" w:hAnsi="Arial" w:cs="Arial"/>
                <w:b/>
              </w:rPr>
              <w:t>Код ЕГАИС ___________________________</w:t>
            </w:r>
            <w:r>
              <w:rPr>
                <w:rFonts w:ascii="Arial" w:hAnsi="Arial" w:cs="Arial"/>
                <w:b/>
              </w:rPr>
              <w:t>_______</w:t>
            </w:r>
            <w:r w:rsidRPr="00BB2A0F">
              <w:rPr>
                <w:rFonts w:ascii="Arial" w:hAnsi="Arial" w:cs="Arial"/>
                <w:b/>
              </w:rPr>
              <w:t>__________</w:t>
            </w:r>
          </w:p>
          <w:p w14:paraId="76EB5FB7" w14:textId="77777777" w:rsidR="00BB2A0F" w:rsidRPr="00BB2A0F" w:rsidRDefault="00BB2A0F" w:rsidP="00BB2A0F">
            <w:pPr>
              <w:rPr>
                <w:rFonts w:ascii="Arial" w:hAnsi="Arial" w:cs="Arial"/>
                <w:b/>
              </w:rPr>
            </w:pPr>
            <w:r w:rsidRPr="00BB2A0F">
              <w:rPr>
                <w:rFonts w:ascii="Arial" w:hAnsi="Arial" w:cs="Arial"/>
                <w:b/>
              </w:rPr>
              <w:t>Серия и номер лицензии________________________</w:t>
            </w:r>
            <w:r>
              <w:rPr>
                <w:rFonts w:ascii="Arial" w:hAnsi="Arial" w:cs="Arial"/>
                <w:b/>
              </w:rPr>
              <w:t>__________</w:t>
            </w:r>
            <w:r w:rsidRPr="00BB2A0F">
              <w:rPr>
                <w:rFonts w:ascii="Arial" w:hAnsi="Arial" w:cs="Arial"/>
                <w:b/>
              </w:rPr>
              <w:t>_</w:t>
            </w:r>
          </w:p>
          <w:p w14:paraId="76EB5FB8" w14:textId="77777777" w:rsidR="00BB2A0F" w:rsidRPr="00BB2A0F" w:rsidRDefault="00BB2A0F" w:rsidP="00BB2A0F">
            <w:pPr>
              <w:rPr>
                <w:rFonts w:ascii="Arial" w:hAnsi="Arial" w:cs="Arial"/>
                <w:b/>
              </w:rPr>
            </w:pPr>
            <w:r w:rsidRPr="00BB2A0F">
              <w:rPr>
                <w:rFonts w:ascii="Arial" w:hAnsi="Arial" w:cs="Arial"/>
                <w:b/>
              </w:rPr>
              <w:t>Период действия лицензии________________________</w:t>
            </w:r>
            <w:r>
              <w:rPr>
                <w:rFonts w:ascii="Arial" w:hAnsi="Arial" w:cs="Arial"/>
                <w:b/>
              </w:rPr>
              <w:t>__________</w:t>
            </w:r>
            <w:r w:rsidRPr="00BB2A0F">
              <w:rPr>
                <w:rFonts w:ascii="Arial" w:hAnsi="Arial" w:cs="Arial"/>
                <w:b/>
              </w:rPr>
              <w:t>_</w:t>
            </w:r>
          </w:p>
          <w:p w14:paraId="76EB5FB9" w14:textId="77777777" w:rsidR="00A77F85" w:rsidRPr="00E54E29" w:rsidRDefault="00BB2A0F" w:rsidP="00BB2A0F">
            <w:pPr>
              <w:pStyle w:val="a3"/>
              <w:rPr>
                <w:rFonts w:ascii="Arial" w:hAnsi="Arial" w:cs="Arial"/>
              </w:rPr>
            </w:pPr>
            <w:r>
              <w:rPr>
                <w:rFonts w:ascii="Arial" w:hAnsi="Arial" w:cs="Arial"/>
                <w:b/>
              </w:rPr>
              <w:t>Наличие ЭДО___</w:t>
            </w:r>
            <w:r w:rsidRPr="00BB2A0F">
              <w:rPr>
                <w:rFonts w:ascii="Arial" w:hAnsi="Arial" w:cs="Arial"/>
                <w:b/>
              </w:rPr>
              <w:t>____________________</w:t>
            </w:r>
            <w:r>
              <w:rPr>
                <w:rFonts w:ascii="Arial" w:hAnsi="Arial" w:cs="Arial"/>
                <w:b/>
              </w:rPr>
              <w:t>________</w:t>
            </w:r>
            <w:r w:rsidRPr="00BB2A0F">
              <w:rPr>
                <w:rFonts w:ascii="Arial" w:hAnsi="Arial" w:cs="Arial"/>
                <w:b/>
              </w:rPr>
              <w:t>_</w:t>
            </w:r>
          </w:p>
        </w:tc>
      </w:tr>
    </w:tbl>
    <w:p w14:paraId="76EB5FBB" w14:textId="77777777" w:rsidR="003A3796" w:rsidRDefault="003A3796" w:rsidP="003B5E5C">
      <w:pPr>
        <w:pStyle w:val="2"/>
        <w:ind w:left="720" w:firstLine="0"/>
        <w:rPr>
          <w:rFonts w:ascii="Arial" w:hAnsi="Arial" w:cs="Arial"/>
        </w:rPr>
      </w:pPr>
    </w:p>
    <w:p w14:paraId="76EB5FBC" w14:textId="77777777" w:rsidR="00254C6E" w:rsidRPr="003A3796" w:rsidRDefault="00254C6E" w:rsidP="003A3796">
      <w:pPr>
        <w:jc w:val="center"/>
      </w:pPr>
    </w:p>
    <w:sectPr w:rsidR="00254C6E" w:rsidRPr="003A3796" w:rsidSect="00A330CE">
      <w:headerReference w:type="default" r:id="rId17"/>
      <w:footerReference w:type="default" r:id="rId18"/>
      <w:pgSz w:w="11906" w:h="16838"/>
      <w:pgMar w:top="1031" w:right="566" w:bottom="993" w:left="1260" w:header="708" w:footer="25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EB5FBF" w14:textId="77777777" w:rsidR="0039445D" w:rsidRDefault="0039445D">
      <w:r>
        <w:separator/>
      </w:r>
    </w:p>
  </w:endnote>
  <w:endnote w:type="continuationSeparator" w:id="0">
    <w:p w14:paraId="76EB5FC0" w14:textId="77777777" w:rsidR="0039445D" w:rsidRDefault="00394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B5FC5" w14:textId="77777777" w:rsidR="00B20F23" w:rsidRDefault="00B20F23" w:rsidP="001E20DB">
    <w:pPr>
      <w:pStyle w:val="a4"/>
      <w:ind w:right="360"/>
      <w:rPr>
        <w:u w:val="single"/>
      </w:rPr>
    </w:pPr>
  </w:p>
  <w:p w14:paraId="76EB5FC6" w14:textId="77777777" w:rsidR="00B20F23" w:rsidRPr="00D7432E" w:rsidRDefault="00B20F23" w:rsidP="001E20DB">
    <w:pPr>
      <w:pStyle w:val="a4"/>
      <w:ind w:right="360"/>
      <w:rPr>
        <w:rFonts w:ascii="Arial" w:hAnsi="Arial" w:cs="Arial"/>
      </w:rPr>
    </w:pPr>
    <w:r w:rsidRPr="00D7432E">
      <w:rPr>
        <w:rFonts w:ascii="Arial" w:hAnsi="Arial" w:cs="Arial"/>
        <w:u w:val="single"/>
      </w:rPr>
      <w:t>Со стороны Покупателя</w:t>
    </w:r>
    <w:r w:rsidRPr="00D7432E">
      <w:rPr>
        <w:rFonts w:ascii="Arial" w:hAnsi="Arial" w:cs="Arial"/>
      </w:rPr>
      <w:t xml:space="preserve">                                                      </w:t>
    </w:r>
    <w:r w:rsidRPr="00D7432E">
      <w:rPr>
        <w:rFonts w:ascii="Arial" w:hAnsi="Arial" w:cs="Arial"/>
        <w:u w:val="single"/>
      </w:rPr>
      <w:t>Со стороны Поставщика</w:t>
    </w:r>
  </w:p>
  <w:p w14:paraId="76EB5FC7" w14:textId="77777777" w:rsidR="00B20F23" w:rsidRPr="00D7432E" w:rsidRDefault="00B20F23" w:rsidP="001E20DB">
    <w:pPr>
      <w:pStyle w:val="a4"/>
      <w:ind w:right="360"/>
      <w:rPr>
        <w:rFonts w:ascii="Arial" w:hAnsi="Arial" w:cs="Arial"/>
      </w:rPr>
    </w:pPr>
  </w:p>
  <w:p w14:paraId="76EB5FC8" w14:textId="77777777" w:rsidR="00B20F23" w:rsidRPr="00D7432E" w:rsidRDefault="00B20F23" w:rsidP="001E20DB">
    <w:pPr>
      <w:pStyle w:val="a4"/>
      <w:ind w:right="360"/>
      <w:rPr>
        <w:rFonts w:ascii="Arial" w:hAnsi="Arial" w:cs="Arial"/>
      </w:rPr>
    </w:pPr>
    <w:r w:rsidRPr="00D7432E">
      <w:rPr>
        <w:rFonts w:ascii="Arial" w:hAnsi="Arial" w:cs="Arial"/>
      </w:rPr>
      <w:t>Кате</w:t>
    </w:r>
    <w:r w:rsidR="00BB2A0F">
      <w:rPr>
        <w:rFonts w:ascii="Arial" w:hAnsi="Arial" w:cs="Arial"/>
      </w:rPr>
      <w:t>горийный менеджер_______/___________/</w:t>
    </w:r>
  </w:p>
  <w:p w14:paraId="76EB5FC9" w14:textId="77777777" w:rsidR="00B20F23" w:rsidRPr="00D7432E" w:rsidRDefault="00B20F23" w:rsidP="001E20DB">
    <w:pPr>
      <w:pStyle w:val="a4"/>
      <w:ind w:right="360"/>
      <w:rPr>
        <w:rFonts w:ascii="Arial" w:hAnsi="Arial" w:cs="Arial"/>
      </w:rPr>
    </w:pPr>
  </w:p>
  <w:p w14:paraId="76EB5FCA" w14:textId="0D4FBD95" w:rsidR="00B20F23" w:rsidRPr="00D7432E" w:rsidRDefault="00B20F23" w:rsidP="001E20DB">
    <w:pPr>
      <w:pStyle w:val="a4"/>
      <w:ind w:right="360"/>
      <w:rPr>
        <w:rFonts w:ascii="Arial" w:hAnsi="Arial" w:cs="Arial"/>
        <w:b/>
        <w:sz w:val="18"/>
        <w:szCs w:val="18"/>
      </w:rPr>
    </w:pPr>
    <w:r w:rsidRPr="00D7432E">
      <w:rPr>
        <w:rFonts w:ascii="Arial" w:hAnsi="Arial" w:cs="Arial"/>
        <w:b/>
        <w:sz w:val="18"/>
        <w:szCs w:val="18"/>
      </w:rPr>
      <w:t>Покупатель _________________(</w:t>
    </w:r>
    <w:r w:rsidR="001640AB">
      <w:rPr>
        <w:rFonts w:ascii="Arial" w:hAnsi="Arial" w:cs="Arial"/>
        <w:b/>
        <w:sz w:val="18"/>
        <w:szCs w:val="18"/>
      </w:rPr>
      <w:t>Поляков А.С</w:t>
    </w:r>
    <w:r w:rsidR="00417524">
      <w:rPr>
        <w:rFonts w:ascii="Arial" w:hAnsi="Arial" w:cs="Arial"/>
        <w:b/>
        <w:sz w:val="18"/>
        <w:szCs w:val="18"/>
      </w:rPr>
      <w:t>.</w:t>
    </w:r>
    <w:r w:rsidR="00D7432E" w:rsidRPr="00D7432E">
      <w:rPr>
        <w:rFonts w:ascii="Arial" w:hAnsi="Arial" w:cs="Arial"/>
        <w:b/>
        <w:sz w:val="18"/>
        <w:szCs w:val="18"/>
      </w:rPr>
      <w:t xml:space="preserve">) </w:t>
    </w:r>
    <w:r w:rsidR="00D7432E">
      <w:rPr>
        <w:rFonts w:ascii="Arial" w:hAnsi="Arial" w:cs="Arial"/>
        <w:b/>
        <w:sz w:val="18"/>
        <w:szCs w:val="18"/>
      </w:rPr>
      <w:t xml:space="preserve">                   </w:t>
    </w:r>
    <w:r w:rsidRPr="00D7432E">
      <w:rPr>
        <w:rFonts w:ascii="Arial" w:hAnsi="Arial" w:cs="Arial"/>
        <w:b/>
        <w:sz w:val="18"/>
        <w:szCs w:val="18"/>
      </w:rPr>
      <w:t>Поставщик_________________(________________)</w:t>
    </w:r>
  </w:p>
  <w:p w14:paraId="76EB5FCB" w14:textId="77777777" w:rsidR="00B20F23" w:rsidRPr="00D7432E" w:rsidRDefault="00C12AA4" w:rsidP="001E20DB">
    <w:pPr>
      <w:pStyle w:val="a4"/>
      <w:jc w:val="center"/>
      <w:rPr>
        <w:rFonts w:ascii="Arial" w:hAnsi="Arial" w:cs="Arial"/>
      </w:rPr>
    </w:pPr>
    <w:r w:rsidRPr="00D7432E">
      <w:rPr>
        <w:rStyle w:val="a9"/>
        <w:rFonts w:ascii="Arial" w:hAnsi="Arial" w:cs="Arial"/>
      </w:rPr>
      <w:fldChar w:fldCharType="begin"/>
    </w:r>
    <w:r w:rsidR="00B20F23" w:rsidRPr="00D7432E">
      <w:rPr>
        <w:rStyle w:val="a9"/>
        <w:rFonts w:ascii="Arial" w:hAnsi="Arial" w:cs="Arial"/>
      </w:rPr>
      <w:instrText xml:space="preserve"> PAGE </w:instrText>
    </w:r>
    <w:r w:rsidRPr="00D7432E">
      <w:rPr>
        <w:rStyle w:val="a9"/>
        <w:rFonts w:ascii="Arial" w:hAnsi="Arial" w:cs="Arial"/>
      </w:rPr>
      <w:fldChar w:fldCharType="separate"/>
    </w:r>
    <w:r w:rsidR="001640AB">
      <w:rPr>
        <w:rStyle w:val="a9"/>
        <w:rFonts w:ascii="Arial" w:hAnsi="Arial" w:cs="Arial"/>
        <w:noProof/>
      </w:rPr>
      <w:t>1</w:t>
    </w:r>
    <w:r w:rsidRPr="00D7432E">
      <w:rPr>
        <w:rStyle w:val="a9"/>
        <w:rFonts w:ascii="Arial" w:hAnsi="Arial"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EB5FBD" w14:textId="77777777" w:rsidR="0039445D" w:rsidRDefault="0039445D">
      <w:r>
        <w:separator/>
      </w:r>
    </w:p>
  </w:footnote>
  <w:footnote w:type="continuationSeparator" w:id="0">
    <w:p w14:paraId="76EB5FBE" w14:textId="77777777" w:rsidR="0039445D" w:rsidRDefault="003944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B5FC2" w14:textId="77777777" w:rsidR="00B20F23" w:rsidRDefault="00B20F23" w:rsidP="001E20DB">
    <w:pPr>
      <w:pStyle w:val="a3"/>
      <w:jc w:val="right"/>
    </w:pPr>
    <w:r>
      <w:object w:dxaOrig="8147" w:dyaOrig="1214" w14:anchorId="76EB5F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35pt;height:12.35pt" o:ole="">
          <v:imagedata r:id="rId1" o:title=""/>
        </v:shape>
        <o:OLEObject Type="Embed" ProgID="CorelDRAW.Graphic.11" ShapeID="_x0000_i1025" DrawAspect="Content" ObjectID="_1791717484" r:id="rId2"/>
      </w:object>
    </w:r>
  </w:p>
  <w:p w14:paraId="76EB5FC3" w14:textId="77777777" w:rsidR="00B20F23" w:rsidRDefault="00B20F23" w:rsidP="001E20DB">
    <w:pPr>
      <w:pStyle w:val="a3"/>
      <w:jc w:val="right"/>
    </w:pPr>
    <w:r w:rsidRPr="001D2ED8">
      <w:rPr>
        <w:b/>
        <w:sz w:val="22"/>
        <w:szCs w:val="22"/>
      </w:rPr>
      <w:t xml:space="preserve">Применяется при закупе </w:t>
    </w:r>
    <w:r w:rsidRPr="00F431EB">
      <w:rPr>
        <w:b/>
        <w:sz w:val="22"/>
        <w:szCs w:val="22"/>
      </w:rPr>
      <w:t>алкогольной продукции, предназначенной</w:t>
    </w:r>
    <w:r w:rsidRPr="001D2ED8">
      <w:rPr>
        <w:b/>
        <w:sz w:val="22"/>
        <w:szCs w:val="22"/>
      </w:rPr>
      <w:t xml:space="preserve"> для последующей реализации через торговую сеть ООО «Молл»</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10274"/>
    <w:multiLevelType w:val="singleLevel"/>
    <w:tmpl w:val="89CCBB26"/>
    <w:lvl w:ilvl="0">
      <w:start w:val="2"/>
      <w:numFmt w:val="bullet"/>
      <w:lvlText w:val="-"/>
      <w:lvlJc w:val="left"/>
      <w:pPr>
        <w:tabs>
          <w:tab w:val="num" w:pos="720"/>
        </w:tabs>
        <w:ind w:left="720" w:hanging="360"/>
      </w:pPr>
      <w:rPr>
        <w:rFonts w:hint="default"/>
      </w:rPr>
    </w:lvl>
  </w:abstractNum>
  <w:abstractNum w:abstractNumId="1">
    <w:nsid w:val="07EA45B7"/>
    <w:multiLevelType w:val="hybridMultilevel"/>
    <w:tmpl w:val="8C24E10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8500719"/>
    <w:multiLevelType w:val="hybridMultilevel"/>
    <w:tmpl w:val="CF78DAEA"/>
    <w:lvl w:ilvl="0" w:tplc="FACAD84A">
      <w:start w:val="1"/>
      <w:numFmt w:val="bullet"/>
      <w:lvlText w:val="•"/>
      <w:lvlJc w:val="left"/>
      <w:pPr>
        <w:tabs>
          <w:tab w:val="num" w:pos="720"/>
        </w:tabs>
        <w:ind w:left="720" w:hanging="360"/>
      </w:pPr>
      <w:rPr>
        <w:rFonts w:ascii="Times New Roman" w:hAnsi="Times New Roman" w:hint="default"/>
      </w:rPr>
    </w:lvl>
    <w:lvl w:ilvl="1" w:tplc="46F8EF32" w:tentative="1">
      <w:start w:val="1"/>
      <w:numFmt w:val="bullet"/>
      <w:lvlText w:val="•"/>
      <w:lvlJc w:val="left"/>
      <w:pPr>
        <w:tabs>
          <w:tab w:val="num" w:pos="1440"/>
        </w:tabs>
        <w:ind w:left="1440" w:hanging="360"/>
      </w:pPr>
      <w:rPr>
        <w:rFonts w:ascii="Times New Roman" w:hAnsi="Times New Roman" w:hint="default"/>
      </w:rPr>
    </w:lvl>
    <w:lvl w:ilvl="2" w:tplc="0E565368" w:tentative="1">
      <w:start w:val="1"/>
      <w:numFmt w:val="bullet"/>
      <w:lvlText w:val="•"/>
      <w:lvlJc w:val="left"/>
      <w:pPr>
        <w:tabs>
          <w:tab w:val="num" w:pos="2160"/>
        </w:tabs>
        <w:ind w:left="2160" w:hanging="360"/>
      </w:pPr>
      <w:rPr>
        <w:rFonts w:ascii="Times New Roman" w:hAnsi="Times New Roman" w:hint="default"/>
      </w:rPr>
    </w:lvl>
    <w:lvl w:ilvl="3" w:tplc="4E7E8950" w:tentative="1">
      <w:start w:val="1"/>
      <w:numFmt w:val="bullet"/>
      <w:lvlText w:val="•"/>
      <w:lvlJc w:val="left"/>
      <w:pPr>
        <w:tabs>
          <w:tab w:val="num" w:pos="2880"/>
        </w:tabs>
        <w:ind w:left="2880" w:hanging="360"/>
      </w:pPr>
      <w:rPr>
        <w:rFonts w:ascii="Times New Roman" w:hAnsi="Times New Roman" w:hint="default"/>
      </w:rPr>
    </w:lvl>
    <w:lvl w:ilvl="4" w:tplc="2628332A" w:tentative="1">
      <w:start w:val="1"/>
      <w:numFmt w:val="bullet"/>
      <w:lvlText w:val="•"/>
      <w:lvlJc w:val="left"/>
      <w:pPr>
        <w:tabs>
          <w:tab w:val="num" w:pos="3600"/>
        </w:tabs>
        <w:ind w:left="3600" w:hanging="360"/>
      </w:pPr>
      <w:rPr>
        <w:rFonts w:ascii="Times New Roman" w:hAnsi="Times New Roman" w:hint="default"/>
      </w:rPr>
    </w:lvl>
    <w:lvl w:ilvl="5" w:tplc="52224434" w:tentative="1">
      <w:start w:val="1"/>
      <w:numFmt w:val="bullet"/>
      <w:lvlText w:val="•"/>
      <w:lvlJc w:val="left"/>
      <w:pPr>
        <w:tabs>
          <w:tab w:val="num" w:pos="4320"/>
        </w:tabs>
        <w:ind w:left="4320" w:hanging="360"/>
      </w:pPr>
      <w:rPr>
        <w:rFonts w:ascii="Times New Roman" w:hAnsi="Times New Roman" w:hint="default"/>
      </w:rPr>
    </w:lvl>
    <w:lvl w:ilvl="6" w:tplc="0F8237BA" w:tentative="1">
      <w:start w:val="1"/>
      <w:numFmt w:val="bullet"/>
      <w:lvlText w:val="•"/>
      <w:lvlJc w:val="left"/>
      <w:pPr>
        <w:tabs>
          <w:tab w:val="num" w:pos="5040"/>
        </w:tabs>
        <w:ind w:left="5040" w:hanging="360"/>
      </w:pPr>
      <w:rPr>
        <w:rFonts w:ascii="Times New Roman" w:hAnsi="Times New Roman" w:hint="default"/>
      </w:rPr>
    </w:lvl>
    <w:lvl w:ilvl="7" w:tplc="440CF4A6" w:tentative="1">
      <w:start w:val="1"/>
      <w:numFmt w:val="bullet"/>
      <w:lvlText w:val="•"/>
      <w:lvlJc w:val="left"/>
      <w:pPr>
        <w:tabs>
          <w:tab w:val="num" w:pos="5760"/>
        </w:tabs>
        <w:ind w:left="5760" w:hanging="360"/>
      </w:pPr>
      <w:rPr>
        <w:rFonts w:ascii="Times New Roman" w:hAnsi="Times New Roman" w:hint="default"/>
      </w:rPr>
    </w:lvl>
    <w:lvl w:ilvl="8" w:tplc="3C560D08" w:tentative="1">
      <w:start w:val="1"/>
      <w:numFmt w:val="bullet"/>
      <w:lvlText w:val="•"/>
      <w:lvlJc w:val="left"/>
      <w:pPr>
        <w:tabs>
          <w:tab w:val="num" w:pos="6480"/>
        </w:tabs>
        <w:ind w:left="6480" w:hanging="360"/>
      </w:pPr>
      <w:rPr>
        <w:rFonts w:ascii="Times New Roman" w:hAnsi="Times New Roman" w:hint="default"/>
      </w:rPr>
    </w:lvl>
  </w:abstractNum>
  <w:abstractNum w:abstractNumId="3">
    <w:nsid w:val="0AF63101"/>
    <w:multiLevelType w:val="hybridMultilevel"/>
    <w:tmpl w:val="707CB6AC"/>
    <w:lvl w:ilvl="0" w:tplc="9C4ED29A">
      <w:start w:val="1"/>
      <w:numFmt w:val="bullet"/>
      <w:lvlText w:val="•"/>
      <w:lvlJc w:val="left"/>
      <w:pPr>
        <w:tabs>
          <w:tab w:val="num" w:pos="720"/>
        </w:tabs>
        <w:ind w:left="720" w:hanging="360"/>
      </w:pPr>
      <w:rPr>
        <w:rFonts w:ascii="Times New Roman" w:hAnsi="Times New Roman" w:hint="default"/>
      </w:rPr>
    </w:lvl>
    <w:lvl w:ilvl="1" w:tplc="D6A40F18" w:tentative="1">
      <w:start w:val="1"/>
      <w:numFmt w:val="bullet"/>
      <w:lvlText w:val="•"/>
      <w:lvlJc w:val="left"/>
      <w:pPr>
        <w:tabs>
          <w:tab w:val="num" w:pos="1440"/>
        </w:tabs>
        <w:ind w:left="1440" w:hanging="360"/>
      </w:pPr>
      <w:rPr>
        <w:rFonts w:ascii="Times New Roman" w:hAnsi="Times New Roman" w:hint="default"/>
      </w:rPr>
    </w:lvl>
    <w:lvl w:ilvl="2" w:tplc="92F2D944" w:tentative="1">
      <w:start w:val="1"/>
      <w:numFmt w:val="bullet"/>
      <w:lvlText w:val="•"/>
      <w:lvlJc w:val="left"/>
      <w:pPr>
        <w:tabs>
          <w:tab w:val="num" w:pos="2160"/>
        </w:tabs>
        <w:ind w:left="2160" w:hanging="360"/>
      </w:pPr>
      <w:rPr>
        <w:rFonts w:ascii="Times New Roman" w:hAnsi="Times New Roman" w:hint="default"/>
      </w:rPr>
    </w:lvl>
    <w:lvl w:ilvl="3" w:tplc="ABC8A696" w:tentative="1">
      <w:start w:val="1"/>
      <w:numFmt w:val="bullet"/>
      <w:lvlText w:val="•"/>
      <w:lvlJc w:val="left"/>
      <w:pPr>
        <w:tabs>
          <w:tab w:val="num" w:pos="2880"/>
        </w:tabs>
        <w:ind w:left="2880" w:hanging="360"/>
      </w:pPr>
      <w:rPr>
        <w:rFonts w:ascii="Times New Roman" w:hAnsi="Times New Roman" w:hint="default"/>
      </w:rPr>
    </w:lvl>
    <w:lvl w:ilvl="4" w:tplc="58A89634" w:tentative="1">
      <w:start w:val="1"/>
      <w:numFmt w:val="bullet"/>
      <w:lvlText w:val="•"/>
      <w:lvlJc w:val="left"/>
      <w:pPr>
        <w:tabs>
          <w:tab w:val="num" w:pos="3600"/>
        </w:tabs>
        <w:ind w:left="3600" w:hanging="360"/>
      </w:pPr>
      <w:rPr>
        <w:rFonts w:ascii="Times New Roman" w:hAnsi="Times New Roman" w:hint="default"/>
      </w:rPr>
    </w:lvl>
    <w:lvl w:ilvl="5" w:tplc="E93C49D8" w:tentative="1">
      <w:start w:val="1"/>
      <w:numFmt w:val="bullet"/>
      <w:lvlText w:val="•"/>
      <w:lvlJc w:val="left"/>
      <w:pPr>
        <w:tabs>
          <w:tab w:val="num" w:pos="4320"/>
        </w:tabs>
        <w:ind w:left="4320" w:hanging="360"/>
      </w:pPr>
      <w:rPr>
        <w:rFonts w:ascii="Times New Roman" w:hAnsi="Times New Roman" w:hint="default"/>
      </w:rPr>
    </w:lvl>
    <w:lvl w:ilvl="6" w:tplc="373EA08C" w:tentative="1">
      <w:start w:val="1"/>
      <w:numFmt w:val="bullet"/>
      <w:lvlText w:val="•"/>
      <w:lvlJc w:val="left"/>
      <w:pPr>
        <w:tabs>
          <w:tab w:val="num" w:pos="5040"/>
        </w:tabs>
        <w:ind w:left="5040" w:hanging="360"/>
      </w:pPr>
      <w:rPr>
        <w:rFonts w:ascii="Times New Roman" w:hAnsi="Times New Roman" w:hint="default"/>
      </w:rPr>
    </w:lvl>
    <w:lvl w:ilvl="7" w:tplc="AD2CE906" w:tentative="1">
      <w:start w:val="1"/>
      <w:numFmt w:val="bullet"/>
      <w:lvlText w:val="•"/>
      <w:lvlJc w:val="left"/>
      <w:pPr>
        <w:tabs>
          <w:tab w:val="num" w:pos="5760"/>
        </w:tabs>
        <w:ind w:left="5760" w:hanging="360"/>
      </w:pPr>
      <w:rPr>
        <w:rFonts w:ascii="Times New Roman" w:hAnsi="Times New Roman" w:hint="default"/>
      </w:rPr>
    </w:lvl>
    <w:lvl w:ilvl="8" w:tplc="44386C82" w:tentative="1">
      <w:start w:val="1"/>
      <w:numFmt w:val="bullet"/>
      <w:lvlText w:val="•"/>
      <w:lvlJc w:val="left"/>
      <w:pPr>
        <w:tabs>
          <w:tab w:val="num" w:pos="6480"/>
        </w:tabs>
        <w:ind w:left="6480" w:hanging="360"/>
      </w:pPr>
      <w:rPr>
        <w:rFonts w:ascii="Times New Roman" w:hAnsi="Times New Roman" w:hint="default"/>
      </w:rPr>
    </w:lvl>
  </w:abstractNum>
  <w:abstractNum w:abstractNumId="4">
    <w:nsid w:val="11C613BF"/>
    <w:multiLevelType w:val="multilevel"/>
    <w:tmpl w:val="85B4C34A"/>
    <w:lvl w:ilvl="0">
      <w:start w:val="7"/>
      <w:numFmt w:val="decimal"/>
      <w:lvlText w:val="%1."/>
      <w:lvlJc w:val="left"/>
      <w:pPr>
        <w:ind w:left="495" w:hanging="495"/>
      </w:pPr>
      <w:rPr>
        <w:rFonts w:hint="default"/>
      </w:rPr>
    </w:lvl>
    <w:lvl w:ilvl="1">
      <w:start w:val="9"/>
      <w:numFmt w:val="decimal"/>
      <w:lvlText w:val="%1.%2."/>
      <w:lvlJc w:val="left"/>
      <w:pPr>
        <w:ind w:left="675" w:hanging="495"/>
      </w:pPr>
      <w:rPr>
        <w:rFonts w:hint="default"/>
      </w:rPr>
    </w:lvl>
    <w:lvl w:ilvl="2">
      <w:start w:val="1"/>
      <w:numFmt w:val="decimal"/>
      <w:lvlText w:val="%1.%2.%3."/>
      <w:lvlJc w:val="left"/>
      <w:pPr>
        <w:ind w:left="1080" w:hanging="720"/>
      </w:pPr>
      <w:rPr>
        <w:rFonts w:hint="default"/>
        <w:color w:val="auto"/>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
    <w:nsid w:val="13850F98"/>
    <w:multiLevelType w:val="multilevel"/>
    <w:tmpl w:val="FFEC93B2"/>
    <w:lvl w:ilvl="0">
      <w:start w:val="7"/>
      <w:numFmt w:val="decimal"/>
      <w:lvlText w:val="%1."/>
      <w:lvlJc w:val="left"/>
      <w:pPr>
        <w:ind w:left="495" w:hanging="495"/>
      </w:pPr>
      <w:rPr>
        <w:rFonts w:hint="default"/>
      </w:rPr>
    </w:lvl>
    <w:lvl w:ilvl="1">
      <w:start w:val="9"/>
      <w:numFmt w:val="decimal"/>
      <w:lvlText w:val="%1.%2."/>
      <w:lvlJc w:val="left"/>
      <w:pPr>
        <w:ind w:left="742" w:hanging="495"/>
      </w:pPr>
      <w:rPr>
        <w:rFonts w:hint="default"/>
      </w:rPr>
    </w:lvl>
    <w:lvl w:ilvl="2">
      <w:start w:val="6"/>
      <w:numFmt w:val="decimal"/>
      <w:lvlText w:val="%1.%2.%3."/>
      <w:lvlJc w:val="left"/>
      <w:pPr>
        <w:ind w:left="1214" w:hanging="720"/>
      </w:pPr>
      <w:rPr>
        <w:rFonts w:hint="default"/>
      </w:rPr>
    </w:lvl>
    <w:lvl w:ilvl="3">
      <w:start w:val="1"/>
      <w:numFmt w:val="decimal"/>
      <w:lvlText w:val="%1.%2.%3.%4."/>
      <w:lvlJc w:val="left"/>
      <w:pPr>
        <w:ind w:left="1461" w:hanging="720"/>
      </w:pPr>
      <w:rPr>
        <w:rFonts w:hint="default"/>
      </w:rPr>
    </w:lvl>
    <w:lvl w:ilvl="4">
      <w:start w:val="1"/>
      <w:numFmt w:val="decimal"/>
      <w:lvlText w:val="%1.%2.%3.%4.%5."/>
      <w:lvlJc w:val="left"/>
      <w:pPr>
        <w:ind w:left="2068" w:hanging="1080"/>
      </w:pPr>
      <w:rPr>
        <w:rFonts w:hint="default"/>
      </w:rPr>
    </w:lvl>
    <w:lvl w:ilvl="5">
      <w:start w:val="1"/>
      <w:numFmt w:val="decimal"/>
      <w:lvlText w:val="%1.%2.%3.%4.%5.%6."/>
      <w:lvlJc w:val="left"/>
      <w:pPr>
        <w:ind w:left="2315" w:hanging="1080"/>
      </w:pPr>
      <w:rPr>
        <w:rFonts w:hint="default"/>
      </w:rPr>
    </w:lvl>
    <w:lvl w:ilvl="6">
      <w:start w:val="1"/>
      <w:numFmt w:val="decimal"/>
      <w:lvlText w:val="%1.%2.%3.%4.%5.%6.%7."/>
      <w:lvlJc w:val="left"/>
      <w:pPr>
        <w:ind w:left="2922" w:hanging="1440"/>
      </w:pPr>
      <w:rPr>
        <w:rFonts w:hint="default"/>
      </w:rPr>
    </w:lvl>
    <w:lvl w:ilvl="7">
      <w:start w:val="1"/>
      <w:numFmt w:val="decimal"/>
      <w:lvlText w:val="%1.%2.%3.%4.%5.%6.%7.%8."/>
      <w:lvlJc w:val="left"/>
      <w:pPr>
        <w:ind w:left="3169" w:hanging="1440"/>
      </w:pPr>
      <w:rPr>
        <w:rFonts w:hint="default"/>
      </w:rPr>
    </w:lvl>
    <w:lvl w:ilvl="8">
      <w:start w:val="1"/>
      <w:numFmt w:val="decimal"/>
      <w:lvlText w:val="%1.%2.%3.%4.%5.%6.%7.%8.%9."/>
      <w:lvlJc w:val="left"/>
      <w:pPr>
        <w:ind w:left="3776" w:hanging="1800"/>
      </w:pPr>
      <w:rPr>
        <w:rFonts w:hint="default"/>
      </w:rPr>
    </w:lvl>
  </w:abstractNum>
  <w:abstractNum w:abstractNumId="6">
    <w:nsid w:val="14023AFD"/>
    <w:multiLevelType w:val="hybridMultilevel"/>
    <w:tmpl w:val="6D1071A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5C56E1B"/>
    <w:multiLevelType w:val="hybridMultilevel"/>
    <w:tmpl w:val="2300F958"/>
    <w:lvl w:ilvl="0" w:tplc="00B80D8E">
      <w:start w:val="1"/>
      <w:numFmt w:val="decimal"/>
      <w:lvlText w:val="%1."/>
      <w:lvlJc w:val="left"/>
      <w:pPr>
        <w:tabs>
          <w:tab w:val="num" w:pos="720"/>
        </w:tabs>
        <w:ind w:left="720" w:hanging="360"/>
      </w:pPr>
    </w:lvl>
    <w:lvl w:ilvl="1" w:tplc="00B80D8E">
      <w:start w:val="1"/>
      <w:numFmt w:val="decimal"/>
      <w:lvlText w:val="%2."/>
      <w:lvlJc w:val="left"/>
      <w:pPr>
        <w:tabs>
          <w:tab w:val="num" w:pos="360"/>
        </w:tabs>
      </w:pPr>
    </w:lvl>
    <w:lvl w:ilvl="2" w:tplc="C360D694">
      <w:numFmt w:val="none"/>
      <w:lvlText w:val=""/>
      <w:lvlJc w:val="left"/>
      <w:pPr>
        <w:tabs>
          <w:tab w:val="num" w:pos="360"/>
        </w:tabs>
      </w:pPr>
    </w:lvl>
    <w:lvl w:ilvl="3" w:tplc="6F827236">
      <w:numFmt w:val="none"/>
      <w:lvlText w:val=""/>
      <w:lvlJc w:val="left"/>
      <w:pPr>
        <w:tabs>
          <w:tab w:val="num" w:pos="360"/>
        </w:tabs>
      </w:pPr>
    </w:lvl>
    <w:lvl w:ilvl="4" w:tplc="0A26BA92">
      <w:numFmt w:val="none"/>
      <w:lvlText w:val=""/>
      <w:lvlJc w:val="left"/>
      <w:pPr>
        <w:tabs>
          <w:tab w:val="num" w:pos="360"/>
        </w:tabs>
      </w:pPr>
    </w:lvl>
    <w:lvl w:ilvl="5" w:tplc="02A24088">
      <w:numFmt w:val="none"/>
      <w:lvlText w:val=""/>
      <w:lvlJc w:val="left"/>
      <w:pPr>
        <w:tabs>
          <w:tab w:val="num" w:pos="360"/>
        </w:tabs>
      </w:pPr>
    </w:lvl>
    <w:lvl w:ilvl="6" w:tplc="FD8EC1B8">
      <w:numFmt w:val="none"/>
      <w:lvlText w:val=""/>
      <w:lvlJc w:val="left"/>
      <w:pPr>
        <w:tabs>
          <w:tab w:val="num" w:pos="360"/>
        </w:tabs>
      </w:pPr>
    </w:lvl>
    <w:lvl w:ilvl="7" w:tplc="3D3A565C">
      <w:numFmt w:val="none"/>
      <w:lvlText w:val=""/>
      <w:lvlJc w:val="left"/>
      <w:pPr>
        <w:tabs>
          <w:tab w:val="num" w:pos="360"/>
        </w:tabs>
      </w:pPr>
    </w:lvl>
    <w:lvl w:ilvl="8" w:tplc="6122F29E">
      <w:numFmt w:val="none"/>
      <w:lvlText w:val=""/>
      <w:lvlJc w:val="left"/>
      <w:pPr>
        <w:tabs>
          <w:tab w:val="num" w:pos="360"/>
        </w:tabs>
      </w:pPr>
    </w:lvl>
  </w:abstractNum>
  <w:abstractNum w:abstractNumId="8">
    <w:nsid w:val="1C8303A5"/>
    <w:multiLevelType w:val="hybridMultilevel"/>
    <w:tmpl w:val="F1F8416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201A2B62"/>
    <w:multiLevelType w:val="hybridMultilevel"/>
    <w:tmpl w:val="66B6D806"/>
    <w:lvl w:ilvl="0" w:tplc="0419000F">
      <w:start w:val="1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09B0CE1"/>
    <w:multiLevelType w:val="multilevel"/>
    <w:tmpl w:val="811EEFA0"/>
    <w:lvl w:ilvl="0">
      <w:start w:val="3"/>
      <w:numFmt w:val="decimal"/>
      <w:lvlText w:val="%1."/>
      <w:lvlJc w:val="left"/>
      <w:pPr>
        <w:ind w:left="360" w:hanging="360"/>
      </w:pPr>
      <w:rPr>
        <w:rFonts w:hint="default"/>
      </w:rPr>
    </w:lvl>
    <w:lvl w:ilvl="1">
      <w:start w:val="4"/>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6642" w:hanging="108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8856" w:hanging="1440"/>
      </w:pPr>
      <w:rPr>
        <w:rFonts w:hint="default"/>
      </w:rPr>
    </w:lvl>
  </w:abstractNum>
  <w:abstractNum w:abstractNumId="11">
    <w:nsid w:val="25795B49"/>
    <w:multiLevelType w:val="multilevel"/>
    <w:tmpl w:val="71C4013A"/>
    <w:lvl w:ilvl="0">
      <w:start w:val="3"/>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nsid w:val="291A03FD"/>
    <w:multiLevelType w:val="hybridMultilevel"/>
    <w:tmpl w:val="7E98123A"/>
    <w:lvl w:ilvl="0" w:tplc="A97EB022">
      <w:start w:val="1"/>
      <w:numFmt w:val="bullet"/>
      <w:lvlText w:val="•"/>
      <w:lvlJc w:val="left"/>
      <w:pPr>
        <w:tabs>
          <w:tab w:val="num" w:pos="720"/>
        </w:tabs>
        <w:ind w:left="720" w:hanging="360"/>
      </w:pPr>
      <w:rPr>
        <w:rFonts w:ascii="Times New Roman" w:hAnsi="Times New Roman" w:hint="default"/>
      </w:rPr>
    </w:lvl>
    <w:lvl w:ilvl="1" w:tplc="78B8947C" w:tentative="1">
      <w:start w:val="1"/>
      <w:numFmt w:val="bullet"/>
      <w:lvlText w:val="•"/>
      <w:lvlJc w:val="left"/>
      <w:pPr>
        <w:tabs>
          <w:tab w:val="num" w:pos="1440"/>
        </w:tabs>
        <w:ind w:left="1440" w:hanging="360"/>
      </w:pPr>
      <w:rPr>
        <w:rFonts w:ascii="Times New Roman" w:hAnsi="Times New Roman" w:hint="default"/>
      </w:rPr>
    </w:lvl>
    <w:lvl w:ilvl="2" w:tplc="C72C7F9C" w:tentative="1">
      <w:start w:val="1"/>
      <w:numFmt w:val="bullet"/>
      <w:lvlText w:val="•"/>
      <w:lvlJc w:val="left"/>
      <w:pPr>
        <w:tabs>
          <w:tab w:val="num" w:pos="2160"/>
        </w:tabs>
        <w:ind w:left="2160" w:hanging="360"/>
      </w:pPr>
      <w:rPr>
        <w:rFonts w:ascii="Times New Roman" w:hAnsi="Times New Roman" w:hint="default"/>
      </w:rPr>
    </w:lvl>
    <w:lvl w:ilvl="3" w:tplc="EF04068E" w:tentative="1">
      <w:start w:val="1"/>
      <w:numFmt w:val="bullet"/>
      <w:lvlText w:val="•"/>
      <w:lvlJc w:val="left"/>
      <w:pPr>
        <w:tabs>
          <w:tab w:val="num" w:pos="2880"/>
        </w:tabs>
        <w:ind w:left="2880" w:hanging="360"/>
      </w:pPr>
      <w:rPr>
        <w:rFonts w:ascii="Times New Roman" w:hAnsi="Times New Roman" w:hint="default"/>
      </w:rPr>
    </w:lvl>
    <w:lvl w:ilvl="4" w:tplc="F4F60BD0" w:tentative="1">
      <w:start w:val="1"/>
      <w:numFmt w:val="bullet"/>
      <w:lvlText w:val="•"/>
      <w:lvlJc w:val="left"/>
      <w:pPr>
        <w:tabs>
          <w:tab w:val="num" w:pos="3600"/>
        </w:tabs>
        <w:ind w:left="3600" w:hanging="360"/>
      </w:pPr>
      <w:rPr>
        <w:rFonts w:ascii="Times New Roman" w:hAnsi="Times New Roman" w:hint="default"/>
      </w:rPr>
    </w:lvl>
    <w:lvl w:ilvl="5" w:tplc="8F1A7CDA" w:tentative="1">
      <w:start w:val="1"/>
      <w:numFmt w:val="bullet"/>
      <w:lvlText w:val="•"/>
      <w:lvlJc w:val="left"/>
      <w:pPr>
        <w:tabs>
          <w:tab w:val="num" w:pos="4320"/>
        </w:tabs>
        <w:ind w:left="4320" w:hanging="360"/>
      </w:pPr>
      <w:rPr>
        <w:rFonts w:ascii="Times New Roman" w:hAnsi="Times New Roman" w:hint="default"/>
      </w:rPr>
    </w:lvl>
    <w:lvl w:ilvl="6" w:tplc="3F0617F2" w:tentative="1">
      <w:start w:val="1"/>
      <w:numFmt w:val="bullet"/>
      <w:lvlText w:val="•"/>
      <w:lvlJc w:val="left"/>
      <w:pPr>
        <w:tabs>
          <w:tab w:val="num" w:pos="5040"/>
        </w:tabs>
        <w:ind w:left="5040" w:hanging="360"/>
      </w:pPr>
      <w:rPr>
        <w:rFonts w:ascii="Times New Roman" w:hAnsi="Times New Roman" w:hint="default"/>
      </w:rPr>
    </w:lvl>
    <w:lvl w:ilvl="7" w:tplc="F54E5DE6" w:tentative="1">
      <w:start w:val="1"/>
      <w:numFmt w:val="bullet"/>
      <w:lvlText w:val="•"/>
      <w:lvlJc w:val="left"/>
      <w:pPr>
        <w:tabs>
          <w:tab w:val="num" w:pos="5760"/>
        </w:tabs>
        <w:ind w:left="5760" w:hanging="360"/>
      </w:pPr>
      <w:rPr>
        <w:rFonts w:ascii="Times New Roman" w:hAnsi="Times New Roman" w:hint="default"/>
      </w:rPr>
    </w:lvl>
    <w:lvl w:ilvl="8" w:tplc="CF966790" w:tentative="1">
      <w:start w:val="1"/>
      <w:numFmt w:val="bullet"/>
      <w:lvlText w:val="•"/>
      <w:lvlJc w:val="left"/>
      <w:pPr>
        <w:tabs>
          <w:tab w:val="num" w:pos="6480"/>
        </w:tabs>
        <w:ind w:left="6480" w:hanging="360"/>
      </w:pPr>
      <w:rPr>
        <w:rFonts w:ascii="Times New Roman" w:hAnsi="Times New Roman" w:hint="default"/>
      </w:rPr>
    </w:lvl>
  </w:abstractNum>
  <w:abstractNum w:abstractNumId="13">
    <w:nsid w:val="298A5BAC"/>
    <w:multiLevelType w:val="hybridMultilevel"/>
    <w:tmpl w:val="3454D8D8"/>
    <w:lvl w:ilvl="0" w:tplc="78083E0A">
      <w:start w:val="1"/>
      <w:numFmt w:val="bullet"/>
      <w:lvlText w:val="•"/>
      <w:lvlJc w:val="left"/>
      <w:pPr>
        <w:tabs>
          <w:tab w:val="num" w:pos="720"/>
        </w:tabs>
        <w:ind w:left="720" w:hanging="360"/>
      </w:pPr>
      <w:rPr>
        <w:rFonts w:ascii="Times New Roman" w:hAnsi="Times New Roman" w:hint="default"/>
      </w:rPr>
    </w:lvl>
    <w:lvl w:ilvl="1" w:tplc="65E0AD5C" w:tentative="1">
      <w:start w:val="1"/>
      <w:numFmt w:val="bullet"/>
      <w:lvlText w:val="•"/>
      <w:lvlJc w:val="left"/>
      <w:pPr>
        <w:tabs>
          <w:tab w:val="num" w:pos="1440"/>
        </w:tabs>
        <w:ind w:left="1440" w:hanging="360"/>
      </w:pPr>
      <w:rPr>
        <w:rFonts w:ascii="Times New Roman" w:hAnsi="Times New Roman" w:hint="default"/>
      </w:rPr>
    </w:lvl>
    <w:lvl w:ilvl="2" w:tplc="4DDA2408" w:tentative="1">
      <w:start w:val="1"/>
      <w:numFmt w:val="bullet"/>
      <w:lvlText w:val="•"/>
      <w:lvlJc w:val="left"/>
      <w:pPr>
        <w:tabs>
          <w:tab w:val="num" w:pos="2160"/>
        </w:tabs>
        <w:ind w:left="2160" w:hanging="360"/>
      </w:pPr>
      <w:rPr>
        <w:rFonts w:ascii="Times New Roman" w:hAnsi="Times New Roman" w:hint="default"/>
      </w:rPr>
    </w:lvl>
    <w:lvl w:ilvl="3" w:tplc="BCCA262A" w:tentative="1">
      <w:start w:val="1"/>
      <w:numFmt w:val="bullet"/>
      <w:lvlText w:val="•"/>
      <w:lvlJc w:val="left"/>
      <w:pPr>
        <w:tabs>
          <w:tab w:val="num" w:pos="2880"/>
        </w:tabs>
        <w:ind w:left="2880" w:hanging="360"/>
      </w:pPr>
      <w:rPr>
        <w:rFonts w:ascii="Times New Roman" w:hAnsi="Times New Roman" w:hint="default"/>
      </w:rPr>
    </w:lvl>
    <w:lvl w:ilvl="4" w:tplc="A260CBD0" w:tentative="1">
      <w:start w:val="1"/>
      <w:numFmt w:val="bullet"/>
      <w:lvlText w:val="•"/>
      <w:lvlJc w:val="left"/>
      <w:pPr>
        <w:tabs>
          <w:tab w:val="num" w:pos="3600"/>
        </w:tabs>
        <w:ind w:left="3600" w:hanging="360"/>
      </w:pPr>
      <w:rPr>
        <w:rFonts w:ascii="Times New Roman" w:hAnsi="Times New Roman" w:hint="default"/>
      </w:rPr>
    </w:lvl>
    <w:lvl w:ilvl="5" w:tplc="9894F1FA" w:tentative="1">
      <w:start w:val="1"/>
      <w:numFmt w:val="bullet"/>
      <w:lvlText w:val="•"/>
      <w:lvlJc w:val="left"/>
      <w:pPr>
        <w:tabs>
          <w:tab w:val="num" w:pos="4320"/>
        </w:tabs>
        <w:ind w:left="4320" w:hanging="360"/>
      </w:pPr>
      <w:rPr>
        <w:rFonts w:ascii="Times New Roman" w:hAnsi="Times New Roman" w:hint="default"/>
      </w:rPr>
    </w:lvl>
    <w:lvl w:ilvl="6" w:tplc="ACE2F840" w:tentative="1">
      <w:start w:val="1"/>
      <w:numFmt w:val="bullet"/>
      <w:lvlText w:val="•"/>
      <w:lvlJc w:val="left"/>
      <w:pPr>
        <w:tabs>
          <w:tab w:val="num" w:pos="5040"/>
        </w:tabs>
        <w:ind w:left="5040" w:hanging="360"/>
      </w:pPr>
      <w:rPr>
        <w:rFonts w:ascii="Times New Roman" w:hAnsi="Times New Roman" w:hint="default"/>
      </w:rPr>
    </w:lvl>
    <w:lvl w:ilvl="7" w:tplc="3BBE6064" w:tentative="1">
      <w:start w:val="1"/>
      <w:numFmt w:val="bullet"/>
      <w:lvlText w:val="•"/>
      <w:lvlJc w:val="left"/>
      <w:pPr>
        <w:tabs>
          <w:tab w:val="num" w:pos="5760"/>
        </w:tabs>
        <w:ind w:left="5760" w:hanging="360"/>
      </w:pPr>
      <w:rPr>
        <w:rFonts w:ascii="Times New Roman" w:hAnsi="Times New Roman" w:hint="default"/>
      </w:rPr>
    </w:lvl>
    <w:lvl w:ilvl="8" w:tplc="477A9838" w:tentative="1">
      <w:start w:val="1"/>
      <w:numFmt w:val="bullet"/>
      <w:lvlText w:val="•"/>
      <w:lvlJc w:val="left"/>
      <w:pPr>
        <w:tabs>
          <w:tab w:val="num" w:pos="6480"/>
        </w:tabs>
        <w:ind w:left="6480" w:hanging="360"/>
      </w:pPr>
      <w:rPr>
        <w:rFonts w:ascii="Times New Roman" w:hAnsi="Times New Roman" w:hint="default"/>
      </w:rPr>
    </w:lvl>
  </w:abstractNum>
  <w:abstractNum w:abstractNumId="14">
    <w:nsid w:val="35DB630F"/>
    <w:multiLevelType w:val="hybridMultilevel"/>
    <w:tmpl w:val="73842F6A"/>
    <w:lvl w:ilvl="0" w:tplc="6C50B894">
      <w:start w:val="1"/>
      <w:numFmt w:val="bullet"/>
      <w:lvlText w:val=""/>
      <w:lvlJc w:val="left"/>
      <w:pPr>
        <w:tabs>
          <w:tab w:val="num" w:pos="1440"/>
        </w:tabs>
        <w:ind w:left="144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36603693"/>
    <w:multiLevelType w:val="hybridMultilevel"/>
    <w:tmpl w:val="A7E804EE"/>
    <w:lvl w:ilvl="0" w:tplc="619858C6">
      <w:start w:val="1"/>
      <w:numFmt w:val="bullet"/>
      <w:lvlText w:val="•"/>
      <w:lvlJc w:val="left"/>
      <w:pPr>
        <w:tabs>
          <w:tab w:val="num" w:pos="720"/>
        </w:tabs>
        <w:ind w:left="720" w:hanging="360"/>
      </w:pPr>
      <w:rPr>
        <w:rFonts w:ascii="Times New Roman" w:hAnsi="Times New Roman" w:hint="default"/>
      </w:rPr>
    </w:lvl>
    <w:lvl w:ilvl="1" w:tplc="077EC940" w:tentative="1">
      <w:start w:val="1"/>
      <w:numFmt w:val="bullet"/>
      <w:lvlText w:val="•"/>
      <w:lvlJc w:val="left"/>
      <w:pPr>
        <w:tabs>
          <w:tab w:val="num" w:pos="1440"/>
        </w:tabs>
        <w:ind w:left="1440" w:hanging="360"/>
      </w:pPr>
      <w:rPr>
        <w:rFonts w:ascii="Times New Roman" w:hAnsi="Times New Roman" w:hint="default"/>
      </w:rPr>
    </w:lvl>
    <w:lvl w:ilvl="2" w:tplc="2D163012" w:tentative="1">
      <w:start w:val="1"/>
      <w:numFmt w:val="bullet"/>
      <w:lvlText w:val="•"/>
      <w:lvlJc w:val="left"/>
      <w:pPr>
        <w:tabs>
          <w:tab w:val="num" w:pos="2160"/>
        </w:tabs>
        <w:ind w:left="2160" w:hanging="360"/>
      </w:pPr>
      <w:rPr>
        <w:rFonts w:ascii="Times New Roman" w:hAnsi="Times New Roman" w:hint="default"/>
      </w:rPr>
    </w:lvl>
    <w:lvl w:ilvl="3" w:tplc="91889598" w:tentative="1">
      <w:start w:val="1"/>
      <w:numFmt w:val="bullet"/>
      <w:lvlText w:val="•"/>
      <w:lvlJc w:val="left"/>
      <w:pPr>
        <w:tabs>
          <w:tab w:val="num" w:pos="2880"/>
        </w:tabs>
        <w:ind w:left="2880" w:hanging="360"/>
      </w:pPr>
      <w:rPr>
        <w:rFonts w:ascii="Times New Roman" w:hAnsi="Times New Roman" w:hint="default"/>
      </w:rPr>
    </w:lvl>
    <w:lvl w:ilvl="4" w:tplc="4BA6846A" w:tentative="1">
      <w:start w:val="1"/>
      <w:numFmt w:val="bullet"/>
      <w:lvlText w:val="•"/>
      <w:lvlJc w:val="left"/>
      <w:pPr>
        <w:tabs>
          <w:tab w:val="num" w:pos="3600"/>
        </w:tabs>
        <w:ind w:left="3600" w:hanging="360"/>
      </w:pPr>
      <w:rPr>
        <w:rFonts w:ascii="Times New Roman" w:hAnsi="Times New Roman" w:hint="default"/>
      </w:rPr>
    </w:lvl>
    <w:lvl w:ilvl="5" w:tplc="3924AA1A" w:tentative="1">
      <w:start w:val="1"/>
      <w:numFmt w:val="bullet"/>
      <w:lvlText w:val="•"/>
      <w:lvlJc w:val="left"/>
      <w:pPr>
        <w:tabs>
          <w:tab w:val="num" w:pos="4320"/>
        </w:tabs>
        <w:ind w:left="4320" w:hanging="360"/>
      </w:pPr>
      <w:rPr>
        <w:rFonts w:ascii="Times New Roman" w:hAnsi="Times New Roman" w:hint="default"/>
      </w:rPr>
    </w:lvl>
    <w:lvl w:ilvl="6" w:tplc="4A3AF632" w:tentative="1">
      <w:start w:val="1"/>
      <w:numFmt w:val="bullet"/>
      <w:lvlText w:val="•"/>
      <w:lvlJc w:val="left"/>
      <w:pPr>
        <w:tabs>
          <w:tab w:val="num" w:pos="5040"/>
        </w:tabs>
        <w:ind w:left="5040" w:hanging="360"/>
      </w:pPr>
      <w:rPr>
        <w:rFonts w:ascii="Times New Roman" w:hAnsi="Times New Roman" w:hint="default"/>
      </w:rPr>
    </w:lvl>
    <w:lvl w:ilvl="7" w:tplc="6136EE82" w:tentative="1">
      <w:start w:val="1"/>
      <w:numFmt w:val="bullet"/>
      <w:lvlText w:val="•"/>
      <w:lvlJc w:val="left"/>
      <w:pPr>
        <w:tabs>
          <w:tab w:val="num" w:pos="5760"/>
        </w:tabs>
        <w:ind w:left="5760" w:hanging="360"/>
      </w:pPr>
      <w:rPr>
        <w:rFonts w:ascii="Times New Roman" w:hAnsi="Times New Roman" w:hint="default"/>
      </w:rPr>
    </w:lvl>
    <w:lvl w:ilvl="8" w:tplc="A8A2FD12" w:tentative="1">
      <w:start w:val="1"/>
      <w:numFmt w:val="bullet"/>
      <w:lvlText w:val="•"/>
      <w:lvlJc w:val="left"/>
      <w:pPr>
        <w:tabs>
          <w:tab w:val="num" w:pos="6480"/>
        </w:tabs>
        <w:ind w:left="6480" w:hanging="360"/>
      </w:pPr>
      <w:rPr>
        <w:rFonts w:ascii="Times New Roman" w:hAnsi="Times New Roman" w:hint="default"/>
      </w:rPr>
    </w:lvl>
  </w:abstractNum>
  <w:abstractNum w:abstractNumId="16">
    <w:nsid w:val="3B6B4339"/>
    <w:multiLevelType w:val="multilevel"/>
    <w:tmpl w:val="409E59AE"/>
    <w:lvl w:ilvl="0">
      <w:start w:val="6"/>
      <w:numFmt w:val="decimal"/>
      <w:lvlText w:val="%1"/>
      <w:lvlJc w:val="left"/>
      <w:pPr>
        <w:ind w:left="360" w:hanging="360"/>
      </w:pPr>
      <w:rPr>
        <w:rFonts w:ascii="Arial" w:hAnsi="Arial" w:cs="Arial" w:hint="default"/>
      </w:rPr>
    </w:lvl>
    <w:lvl w:ilvl="1">
      <w:start w:val="9"/>
      <w:numFmt w:val="decimal"/>
      <w:lvlText w:val="%1.%2"/>
      <w:lvlJc w:val="left"/>
      <w:pPr>
        <w:ind w:left="360" w:hanging="360"/>
      </w:pPr>
      <w:rPr>
        <w:rFonts w:ascii="Arial" w:hAnsi="Arial" w:cs="Arial" w:hint="default"/>
      </w:rPr>
    </w:lvl>
    <w:lvl w:ilvl="2">
      <w:start w:val="1"/>
      <w:numFmt w:val="decimal"/>
      <w:lvlText w:val="%1.%2.%3"/>
      <w:lvlJc w:val="left"/>
      <w:pPr>
        <w:ind w:left="720" w:hanging="720"/>
      </w:pPr>
      <w:rPr>
        <w:rFonts w:ascii="Arial" w:hAnsi="Arial" w:cs="Arial" w:hint="default"/>
      </w:rPr>
    </w:lvl>
    <w:lvl w:ilvl="3">
      <w:start w:val="1"/>
      <w:numFmt w:val="decimal"/>
      <w:lvlText w:val="%1.%2.%3.%4"/>
      <w:lvlJc w:val="left"/>
      <w:pPr>
        <w:ind w:left="720" w:hanging="720"/>
      </w:pPr>
      <w:rPr>
        <w:rFonts w:ascii="Arial" w:hAnsi="Arial" w:cs="Arial" w:hint="default"/>
      </w:rPr>
    </w:lvl>
    <w:lvl w:ilvl="4">
      <w:start w:val="1"/>
      <w:numFmt w:val="decimal"/>
      <w:lvlText w:val="%1.%2.%3.%4.%5"/>
      <w:lvlJc w:val="left"/>
      <w:pPr>
        <w:ind w:left="720" w:hanging="720"/>
      </w:pPr>
      <w:rPr>
        <w:rFonts w:ascii="Arial" w:hAnsi="Arial" w:cs="Arial" w:hint="default"/>
      </w:rPr>
    </w:lvl>
    <w:lvl w:ilvl="5">
      <w:start w:val="1"/>
      <w:numFmt w:val="decimal"/>
      <w:lvlText w:val="%1.%2.%3.%4.%5.%6"/>
      <w:lvlJc w:val="left"/>
      <w:pPr>
        <w:ind w:left="1080" w:hanging="1080"/>
      </w:pPr>
      <w:rPr>
        <w:rFonts w:ascii="Arial" w:hAnsi="Arial" w:cs="Arial" w:hint="default"/>
      </w:rPr>
    </w:lvl>
    <w:lvl w:ilvl="6">
      <w:start w:val="1"/>
      <w:numFmt w:val="decimal"/>
      <w:lvlText w:val="%1.%2.%3.%4.%5.%6.%7"/>
      <w:lvlJc w:val="left"/>
      <w:pPr>
        <w:ind w:left="1080" w:hanging="1080"/>
      </w:pPr>
      <w:rPr>
        <w:rFonts w:ascii="Arial" w:hAnsi="Arial" w:cs="Arial" w:hint="default"/>
      </w:rPr>
    </w:lvl>
    <w:lvl w:ilvl="7">
      <w:start w:val="1"/>
      <w:numFmt w:val="decimal"/>
      <w:lvlText w:val="%1.%2.%3.%4.%5.%6.%7.%8"/>
      <w:lvlJc w:val="left"/>
      <w:pPr>
        <w:ind w:left="1440" w:hanging="1440"/>
      </w:pPr>
      <w:rPr>
        <w:rFonts w:ascii="Arial" w:hAnsi="Arial" w:cs="Arial" w:hint="default"/>
      </w:rPr>
    </w:lvl>
    <w:lvl w:ilvl="8">
      <w:start w:val="1"/>
      <w:numFmt w:val="decimal"/>
      <w:lvlText w:val="%1.%2.%3.%4.%5.%6.%7.%8.%9"/>
      <w:lvlJc w:val="left"/>
      <w:pPr>
        <w:ind w:left="1440" w:hanging="1440"/>
      </w:pPr>
      <w:rPr>
        <w:rFonts w:ascii="Arial" w:hAnsi="Arial" w:cs="Arial" w:hint="default"/>
      </w:rPr>
    </w:lvl>
  </w:abstractNum>
  <w:abstractNum w:abstractNumId="17">
    <w:nsid w:val="3E673CEB"/>
    <w:multiLevelType w:val="multilevel"/>
    <w:tmpl w:val="2488E6BC"/>
    <w:lvl w:ilvl="0">
      <w:start w:val="1"/>
      <w:numFmt w:val="decimal"/>
      <w:lvlText w:val="%1."/>
      <w:lvlJc w:val="left"/>
      <w:pPr>
        <w:ind w:left="720" w:hanging="360"/>
      </w:pPr>
      <w:rPr>
        <w:rFonts w:cs="Times New Roman" w:hint="default"/>
      </w:rPr>
    </w:lvl>
    <w:lvl w:ilvl="1">
      <w:start w:val="1"/>
      <w:numFmt w:val="bullet"/>
      <w:lvlText w:val=""/>
      <w:lvlJc w:val="left"/>
      <w:pPr>
        <w:ind w:left="786" w:hanging="360"/>
      </w:pPr>
      <w:rPr>
        <w:rFonts w:ascii="Symbol" w:hAnsi="Symbol" w:hint="default"/>
        <w:b w:val="0"/>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8">
    <w:nsid w:val="41103A29"/>
    <w:multiLevelType w:val="hybridMultilevel"/>
    <w:tmpl w:val="CD82A280"/>
    <w:lvl w:ilvl="0" w:tplc="89CCBB26">
      <w:start w:val="2"/>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1FA5268"/>
    <w:multiLevelType w:val="multilevel"/>
    <w:tmpl w:val="3D1A8C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43CF2A1B"/>
    <w:multiLevelType w:val="multilevel"/>
    <w:tmpl w:val="04CC7444"/>
    <w:lvl w:ilvl="0">
      <w:start w:val="7"/>
      <w:numFmt w:val="decimal"/>
      <w:lvlText w:val="%1."/>
      <w:lvlJc w:val="left"/>
      <w:pPr>
        <w:ind w:left="600" w:hanging="600"/>
      </w:pPr>
      <w:rPr>
        <w:rFonts w:hint="default"/>
      </w:rPr>
    </w:lvl>
    <w:lvl w:ilvl="1">
      <w:start w:val="10"/>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6AF79D8"/>
    <w:multiLevelType w:val="hybridMultilevel"/>
    <w:tmpl w:val="375C2D40"/>
    <w:lvl w:ilvl="0" w:tplc="04190001">
      <w:start w:val="1"/>
      <w:numFmt w:val="bullet"/>
      <w:lvlText w:val=""/>
      <w:lvlJc w:val="left"/>
      <w:pPr>
        <w:ind w:left="3447" w:hanging="360"/>
      </w:pPr>
      <w:rPr>
        <w:rFonts w:ascii="Symbol" w:hAnsi="Symbol" w:hint="default"/>
      </w:rPr>
    </w:lvl>
    <w:lvl w:ilvl="1" w:tplc="04190003" w:tentative="1">
      <w:start w:val="1"/>
      <w:numFmt w:val="bullet"/>
      <w:lvlText w:val="o"/>
      <w:lvlJc w:val="left"/>
      <w:pPr>
        <w:ind w:left="4167" w:hanging="360"/>
      </w:pPr>
      <w:rPr>
        <w:rFonts w:ascii="Courier New" w:hAnsi="Courier New" w:cs="Courier New" w:hint="default"/>
      </w:rPr>
    </w:lvl>
    <w:lvl w:ilvl="2" w:tplc="04190005" w:tentative="1">
      <w:start w:val="1"/>
      <w:numFmt w:val="bullet"/>
      <w:lvlText w:val=""/>
      <w:lvlJc w:val="left"/>
      <w:pPr>
        <w:ind w:left="4887" w:hanging="360"/>
      </w:pPr>
      <w:rPr>
        <w:rFonts w:ascii="Wingdings" w:hAnsi="Wingdings" w:hint="default"/>
      </w:rPr>
    </w:lvl>
    <w:lvl w:ilvl="3" w:tplc="04190001" w:tentative="1">
      <w:start w:val="1"/>
      <w:numFmt w:val="bullet"/>
      <w:lvlText w:val=""/>
      <w:lvlJc w:val="left"/>
      <w:pPr>
        <w:ind w:left="5607" w:hanging="360"/>
      </w:pPr>
      <w:rPr>
        <w:rFonts w:ascii="Symbol" w:hAnsi="Symbol" w:hint="default"/>
      </w:rPr>
    </w:lvl>
    <w:lvl w:ilvl="4" w:tplc="04190003" w:tentative="1">
      <w:start w:val="1"/>
      <w:numFmt w:val="bullet"/>
      <w:lvlText w:val="o"/>
      <w:lvlJc w:val="left"/>
      <w:pPr>
        <w:ind w:left="6327" w:hanging="360"/>
      </w:pPr>
      <w:rPr>
        <w:rFonts w:ascii="Courier New" w:hAnsi="Courier New" w:cs="Courier New" w:hint="default"/>
      </w:rPr>
    </w:lvl>
    <w:lvl w:ilvl="5" w:tplc="04190005" w:tentative="1">
      <w:start w:val="1"/>
      <w:numFmt w:val="bullet"/>
      <w:lvlText w:val=""/>
      <w:lvlJc w:val="left"/>
      <w:pPr>
        <w:ind w:left="7047" w:hanging="360"/>
      </w:pPr>
      <w:rPr>
        <w:rFonts w:ascii="Wingdings" w:hAnsi="Wingdings" w:hint="default"/>
      </w:rPr>
    </w:lvl>
    <w:lvl w:ilvl="6" w:tplc="04190001" w:tentative="1">
      <w:start w:val="1"/>
      <w:numFmt w:val="bullet"/>
      <w:lvlText w:val=""/>
      <w:lvlJc w:val="left"/>
      <w:pPr>
        <w:ind w:left="7767" w:hanging="360"/>
      </w:pPr>
      <w:rPr>
        <w:rFonts w:ascii="Symbol" w:hAnsi="Symbol" w:hint="default"/>
      </w:rPr>
    </w:lvl>
    <w:lvl w:ilvl="7" w:tplc="04190003" w:tentative="1">
      <w:start w:val="1"/>
      <w:numFmt w:val="bullet"/>
      <w:lvlText w:val="o"/>
      <w:lvlJc w:val="left"/>
      <w:pPr>
        <w:ind w:left="8487" w:hanging="360"/>
      </w:pPr>
      <w:rPr>
        <w:rFonts w:ascii="Courier New" w:hAnsi="Courier New" w:cs="Courier New" w:hint="default"/>
      </w:rPr>
    </w:lvl>
    <w:lvl w:ilvl="8" w:tplc="04190005" w:tentative="1">
      <w:start w:val="1"/>
      <w:numFmt w:val="bullet"/>
      <w:lvlText w:val=""/>
      <w:lvlJc w:val="left"/>
      <w:pPr>
        <w:ind w:left="9207" w:hanging="360"/>
      </w:pPr>
      <w:rPr>
        <w:rFonts w:ascii="Wingdings" w:hAnsi="Wingdings" w:hint="default"/>
      </w:rPr>
    </w:lvl>
  </w:abstractNum>
  <w:abstractNum w:abstractNumId="22">
    <w:nsid w:val="640553CC"/>
    <w:multiLevelType w:val="hybridMultilevel"/>
    <w:tmpl w:val="E594F9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4DE5554"/>
    <w:multiLevelType w:val="hybridMultilevel"/>
    <w:tmpl w:val="A1BE92F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nsid w:val="6529228A"/>
    <w:multiLevelType w:val="hybridMultilevel"/>
    <w:tmpl w:val="5FE2FB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66E36FEB"/>
    <w:multiLevelType w:val="multilevel"/>
    <w:tmpl w:val="AAB0C278"/>
    <w:lvl w:ilvl="0">
      <w:start w:val="2"/>
      <w:numFmt w:val="decimal"/>
      <w:lvlText w:val="%1."/>
      <w:lvlJc w:val="left"/>
      <w:pPr>
        <w:ind w:left="495" w:hanging="495"/>
      </w:pPr>
      <w:rPr>
        <w:rFonts w:hint="default"/>
      </w:rPr>
    </w:lvl>
    <w:lvl w:ilvl="1">
      <w:start w:val="3"/>
      <w:numFmt w:val="decimal"/>
      <w:lvlText w:val="%1.%2."/>
      <w:lvlJc w:val="left"/>
      <w:pPr>
        <w:ind w:left="1291" w:hanging="495"/>
      </w:pPr>
      <w:rPr>
        <w:rFonts w:hint="default"/>
      </w:rPr>
    </w:lvl>
    <w:lvl w:ilvl="2">
      <w:start w:val="4"/>
      <w:numFmt w:val="decimal"/>
      <w:lvlText w:val="%1.%2.%3."/>
      <w:lvlJc w:val="left"/>
      <w:pPr>
        <w:ind w:left="2312" w:hanging="720"/>
      </w:pPr>
      <w:rPr>
        <w:rFonts w:hint="default"/>
      </w:rPr>
    </w:lvl>
    <w:lvl w:ilvl="3">
      <w:start w:val="1"/>
      <w:numFmt w:val="decimal"/>
      <w:lvlText w:val="%1.%2.%3.%4."/>
      <w:lvlJc w:val="left"/>
      <w:pPr>
        <w:ind w:left="3108" w:hanging="720"/>
      </w:pPr>
      <w:rPr>
        <w:rFonts w:hint="default"/>
      </w:rPr>
    </w:lvl>
    <w:lvl w:ilvl="4">
      <w:start w:val="1"/>
      <w:numFmt w:val="decimal"/>
      <w:lvlText w:val="%1.%2.%3.%4.%5."/>
      <w:lvlJc w:val="left"/>
      <w:pPr>
        <w:ind w:left="4264" w:hanging="1080"/>
      </w:pPr>
      <w:rPr>
        <w:rFonts w:hint="default"/>
      </w:rPr>
    </w:lvl>
    <w:lvl w:ilvl="5">
      <w:start w:val="1"/>
      <w:numFmt w:val="decimal"/>
      <w:lvlText w:val="%1.%2.%3.%4.%5.%6."/>
      <w:lvlJc w:val="left"/>
      <w:pPr>
        <w:ind w:left="5060" w:hanging="1080"/>
      </w:pPr>
      <w:rPr>
        <w:rFonts w:hint="default"/>
      </w:rPr>
    </w:lvl>
    <w:lvl w:ilvl="6">
      <w:start w:val="1"/>
      <w:numFmt w:val="decimal"/>
      <w:lvlText w:val="%1.%2.%3.%4.%5.%6.%7."/>
      <w:lvlJc w:val="left"/>
      <w:pPr>
        <w:ind w:left="6216" w:hanging="1440"/>
      </w:pPr>
      <w:rPr>
        <w:rFonts w:hint="default"/>
      </w:rPr>
    </w:lvl>
    <w:lvl w:ilvl="7">
      <w:start w:val="1"/>
      <w:numFmt w:val="decimal"/>
      <w:lvlText w:val="%1.%2.%3.%4.%5.%6.%7.%8."/>
      <w:lvlJc w:val="left"/>
      <w:pPr>
        <w:ind w:left="7012" w:hanging="1440"/>
      </w:pPr>
      <w:rPr>
        <w:rFonts w:hint="default"/>
      </w:rPr>
    </w:lvl>
    <w:lvl w:ilvl="8">
      <w:start w:val="1"/>
      <w:numFmt w:val="decimal"/>
      <w:lvlText w:val="%1.%2.%3.%4.%5.%6.%7.%8.%9."/>
      <w:lvlJc w:val="left"/>
      <w:pPr>
        <w:ind w:left="8168" w:hanging="1800"/>
      </w:pPr>
      <w:rPr>
        <w:rFonts w:hint="default"/>
      </w:rPr>
    </w:lvl>
  </w:abstractNum>
  <w:abstractNum w:abstractNumId="26">
    <w:nsid w:val="6A093922"/>
    <w:multiLevelType w:val="hybridMultilevel"/>
    <w:tmpl w:val="0226B1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B6D0759"/>
    <w:multiLevelType w:val="hybridMultilevel"/>
    <w:tmpl w:val="13F063A8"/>
    <w:lvl w:ilvl="0" w:tplc="BF1051D6">
      <w:start w:val="1"/>
      <w:numFmt w:val="bullet"/>
      <w:lvlText w:val="•"/>
      <w:lvlJc w:val="left"/>
      <w:pPr>
        <w:tabs>
          <w:tab w:val="num" w:pos="720"/>
        </w:tabs>
        <w:ind w:left="720" w:hanging="360"/>
      </w:pPr>
      <w:rPr>
        <w:rFonts w:ascii="Times New Roman" w:hAnsi="Times New Roman" w:hint="default"/>
      </w:rPr>
    </w:lvl>
    <w:lvl w:ilvl="1" w:tplc="F71ED264" w:tentative="1">
      <w:start w:val="1"/>
      <w:numFmt w:val="bullet"/>
      <w:lvlText w:val="•"/>
      <w:lvlJc w:val="left"/>
      <w:pPr>
        <w:tabs>
          <w:tab w:val="num" w:pos="1440"/>
        </w:tabs>
        <w:ind w:left="1440" w:hanging="360"/>
      </w:pPr>
      <w:rPr>
        <w:rFonts w:ascii="Times New Roman" w:hAnsi="Times New Roman" w:hint="default"/>
      </w:rPr>
    </w:lvl>
    <w:lvl w:ilvl="2" w:tplc="051204CA" w:tentative="1">
      <w:start w:val="1"/>
      <w:numFmt w:val="bullet"/>
      <w:lvlText w:val="•"/>
      <w:lvlJc w:val="left"/>
      <w:pPr>
        <w:tabs>
          <w:tab w:val="num" w:pos="2160"/>
        </w:tabs>
        <w:ind w:left="2160" w:hanging="360"/>
      </w:pPr>
      <w:rPr>
        <w:rFonts w:ascii="Times New Roman" w:hAnsi="Times New Roman" w:hint="default"/>
      </w:rPr>
    </w:lvl>
    <w:lvl w:ilvl="3" w:tplc="2A1CFC5C" w:tentative="1">
      <w:start w:val="1"/>
      <w:numFmt w:val="bullet"/>
      <w:lvlText w:val="•"/>
      <w:lvlJc w:val="left"/>
      <w:pPr>
        <w:tabs>
          <w:tab w:val="num" w:pos="2880"/>
        </w:tabs>
        <w:ind w:left="2880" w:hanging="360"/>
      </w:pPr>
      <w:rPr>
        <w:rFonts w:ascii="Times New Roman" w:hAnsi="Times New Roman" w:hint="default"/>
      </w:rPr>
    </w:lvl>
    <w:lvl w:ilvl="4" w:tplc="EA6E3B7E" w:tentative="1">
      <w:start w:val="1"/>
      <w:numFmt w:val="bullet"/>
      <w:lvlText w:val="•"/>
      <w:lvlJc w:val="left"/>
      <w:pPr>
        <w:tabs>
          <w:tab w:val="num" w:pos="3600"/>
        </w:tabs>
        <w:ind w:left="3600" w:hanging="360"/>
      </w:pPr>
      <w:rPr>
        <w:rFonts w:ascii="Times New Roman" w:hAnsi="Times New Roman" w:hint="default"/>
      </w:rPr>
    </w:lvl>
    <w:lvl w:ilvl="5" w:tplc="C1E03D3E" w:tentative="1">
      <w:start w:val="1"/>
      <w:numFmt w:val="bullet"/>
      <w:lvlText w:val="•"/>
      <w:lvlJc w:val="left"/>
      <w:pPr>
        <w:tabs>
          <w:tab w:val="num" w:pos="4320"/>
        </w:tabs>
        <w:ind w:left="4320" w:hanging="360"/>
      </w:pPr>
      <w:rPr>
        <w:rFonts w:ascii="Times New Roman" w:hAnsi="Times New Roman" w:hint="default"/>
      </w:rPr>
    </w:lvl>
    <w:lvl w:ilvl="6" w:tplc="C8422508" w:tentative="1">
      <w:start w:val="1"/>
      <w:numFmt w:val="bullet"/>
      <w:lvlText w:val="•"/>
      <w:lvlJc w:val="left"/>
      <w:pPr>
        <w:tabs>
          <w:tab w:val="num" w:pos="5040"/>
        </w:tabs>
        <w:ind w:left="5040" w:hanging="360"/>
      </w:pPr>
      <w:rPr>
        <w:rFonts w:ascii="Times New Roman" w:hAnsi="Times New Roman" w:hint="default"/>
      </w:rPr>
    </w:lvl>
    <w:lvl w:ilvl="7" w:tplc="276EF344" w:tentative="1">
      <w:start w:val="1"/>
      <w:numFmt w:val="bullet"/>
      <w:lvlText w:val="•"/>
      <w:lvlJc w:val="left"/>
      <w:pPr>
        <w:tabs>
          <w:tab w:val="num" w:pos="5760"/>
        </w:tabs>
        <w:ind w:left="5760" w:hanging="360"/>
      </w:pPr>
      <w:rPr>
        <w:rFonts w:ascii="Times New Roman" w:hAnsi="Times New Roman" w:hint="default"/>
      </w:rPr>
    </w:lvl>
    <w:lvl w:ilvl="8" w:tplc="20DCEA7A" w:tentative="1">
      <w:start w:val="1"/>
      <w:numFmt w:val="bullet"/>
      <w:lvlText w:val="•"/>
      <w:lvlJc w:val="left"/>
      <w:pPr>
        <w:tabs>
          <w:tab w:val="num" w:pos="6480"/>
        </w:tabs>
        <w:ind w:left="6480" w:hanging="360"/>
      </w:pPr>
      <w:rPr>
        <w:rFonts w:ascii="Times New Roman" w:hAnsi="Times New Roman" w:hint="default"/>
      </w:rPr>
    </w:lvl>
  </w:abstractNum>
  <w:abstractNum w:abstractNumId="28">
    <w:nsid w:val="6E7D6E12"/>
    <w:multiLevelType w:val="multilevel"/>
    <w:tmpl w:val="E7566CC0"/>
    <w:lvl w:ilvl="0">
      <w:start w:val="6"/>
      <w:numFmt w:val="decimal"/>
      <w:lvlText w:val="%1"/>
      <w:lvlJc w:val="left"/>
      <w:pPr>
        <w:ind w:left="405" w:hanging="405"/>
      </w:pPr>
      <w:rPr>
        <w:rFonts w:hint="default"/>
      </w:rPr>
    </w:lvl>
    <w:lvl w:ilvl="1">
      <w:start w:val="9"/>
      <w:numFmt w:val="decimal"/>
      <w:lvlText w:val="%1.%2"/>
      <w:lvlJc w:val="left"/>
      <w:pPr>
        <w:ind w:left="405" w:hanging="40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702A587B"/>
    <w:multiLevelType w:val="multilevel"/>
    <w:tmpl w:val="74A42D80"/>
    <w:lvl w:ilvl="0">
      <w:start w:val="6"/>
      <w:numFmt w:val="decimal"/>
      <w:lvlText w:val="%1"/>
      <w:lvlJc w:val="left"/>
      <w:pPr>
        <w:ind w:left="405" w:hanging="405"/>
      </w:pPr>
      <w:rPr>
        <w:rFonts w:hint="default"/>
      </w:rPr>
    </w:lvl>
    <w:lvl w:ilvl="1">
      <w:start w:val="9"/>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70943486"/>
    <w:multiLevelType w:val="multilevel"/>
    <w:tmpl w:val="579C7A00"/>
    <w:lvl w:ilvl="0">
      <w:start w:val="6"/>
      <w:numFmt w:val="decimal"/>
      <w:lvlText w:val="%1"/>
      <w:lvlJc w:val="left"/>
      <w:pPr>
        <w:ind w:left="510" w:hanging="510"/>
      </w:pPr>
      <w:rPr>
        <w:rFonts w:hint="default"/>
      </w:rPr>
    </w:lvl>
    <w:lvl w:ilvl="1">
      <w:start w:val="10"/>
      <w:numFmt w:val="decimal"/>
      <w:lvlText w:val="%1.%2"/>
      <w:lvlJc w:val="left"/>
      <w:pPr>
        <w:ind w:left="510" w:hanging="51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nsid w:val="72CF302E"/>
    <w:multiLevelType w:val="hybridMultilevel"/>
    <w:tmpl w:val="108C41D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2">
    <w:nsid w:val="7BD87148"/>
    <w:multiLevelType w:val="multilevel"/>
    <w:tmpl w:val="A072CD2A"/>
    <w:lvl w:ilvl="0">
      <w:start w:val="7"/>
      <w:numFmt w:val="decimal"/>
      <w:lvlText w:val="%1."/>
      <w:lvlJc w:val="left"/>
      <w:pPr>
        <w:ind w:left="600" w:hanging="600"/>
      </w:pPr>
      <w:rPr>
        <w:rFonts w:hint="default"/>
      </w:rPr>
    </w:lvl>
    <w:lvl w:ilvl="1">
      <w:start w:val="10"/>
      <w:numFmt w:val="decimal"/>
      <w:lvlText w:val="%1.%2."/>
      <w:lvlJc w:val="left"/>
      <w:pPr>
        <w:ind w:left="600" w:hanging="600"/>
      </w:pPr>
      <w:rPr>
        <w:rFonts w:hint="default"/>
      </w:rPr>
    </w:lvl>
    <w:lvl w:ilvl="2">
      <w:start w:val="5"/>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9"/>
  </w:num>
  <w:num w:numId="3">
    <w:abstractNumId w:val="14"/>
  </w:num>
  <w:num w:numId="4">
    <w:abstractNumId w:val="19"/>
  </w:num>
  <w:num w:numId="5">
    <w:abstractNumId w:val="16"/>
  </w:num>
  <w:num w:numId="6">
    <w:abstractNumId w:val="29"/>
  </w:num>
  <w:num w:numId="7">
    <w:abstractNumId w:val="28"/>
  </w:num>
  <w:num w:numId="8">
    <w:abstractNumId w:val="17"/>
  </w:num>
  <w:num w:numId="9">
    <w:abstractNumId w:val="30"/>
  </w:num>
  <w:num w:numId="10">
    <w:abstractNumId w:val="7"/>
  </w:num>
  <w:num w:numId="11">
    <w:abstractNumId w:val="11"/>
  </w:num>
  <w:num w:numId="12">
    <w:abstractNumId w:val="10"/>
  </w:num>
  <w:num w:numId="13">
    <w:abstractNumId w:val="4"/>
  </w:num>
  <w:num w:numId="14">
    <w:abstractNumId w:val="5"/>
  </w:num>
  <w:num w:numId="15">
    <w:abstractNumId w:val="20"/>
  </w:num>
  <w:num w:numId="16">
    <w:abstractNumId w:val="32"/>
  </w:num>
  <w:num w:numId="17">
    <w:abstractNumId w:val="22"/>
  </w:num>
  <w:num w:numId="18">
    <w:abstractNumId w:val="12"/>
  </w:num>
  <w:num w:numId="19">
    <w:abstractNumId w:val="27"/>
  </w:num>
  <w:num w:numId="20">
    <w:abstractNumId w:val="13"/>
  </w:num>
  <w:num w:numId="21">
    <w:abstractNumId w:val="2"/>
  </w:num>
  <w:num w:numId="22">
    <w:abstractNumId w:val="15"/>
  </w:num>
  <w:num w:numId="23">
    <w:abstractNumId w:val="3"/>
  </w:num>
  <w:num w:numId="24">
    <w:abstractNumId w:val="25"/>
  </w:num>
  <w:num w:numId="25">
    <w:abstractNumId w:val="21"/>
  </w:num>
  <w:num w:numId="26">
    <w:abstractNumId w:val="18"/>
  </w:num>
  <w:num w:numId="27">
    <w:abstractNumId w:val="7"/>
    <w:lvlOverride w:ilvl="0">
      <w:startOverride w:val="1"/>
    </w:lvlOverride>
    <w:lvlOverride w:ilvl="1">
      <w:startOverride w:val="1"/>
    </w:lvlOverride>
    <w:lvlOverride w:ilvl="2"/>
    <w:lvlOverride w:ilvl="3"/>
    <w:lvlOverride w:ilvl="4"/>
    <w:lvlOverride w:ilvl="5"/>
    <w:lvlOverride w:ilvl="6"/>
    <w:lvlOverride w:ilvl="7"/>
    <w:lvlOverride w:ilvl="8"/>
  </w:num>
  <w:num w:numId="28">
    <w:abstractNumId w:val="1"/>
  </w:num>
  <w:num w:numId="29">
    <w:abstractNumId w:val="23"/>
  </w:num>
  <w:num w:numId="30">
    <w:abstractNumId w:val="6"/>
  </w:num>
  <w:num w:numId="31">
    <w:abstractNumId w:val="24"/>
  </w:num>
  <w:num w:numId="32">
    <w:abstractNumId w:val="26"/>
  </w:num>
  <w:num w:numId="33">
    <w:abstractNumId w:val="31"/>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86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20DB"/>
    <w:rsid w:val="00007775"/>
    <w:rsid w:val="00013706"/>
    <w:rsid w:val="00013D4C"/>
    <w:rsid w:val="0001571F"/>
    <w:rsid w:val="00017770"/>
    <w:rsid w:val="00017771"/>
    <w:rsid w:val="00031A4E"/>
    <w:rsid w:val="00033069"/>
    <w:rsid w:val="00034814"/>
    <w:rsid w:val="00037922"/>
    <w:rsid w:val="00041C63"/>
    <w:rsid w:val="000473C1"/>
    <w:rsid w:val="00052E34"/>
    <w:rsid w:val="00054407"/>
    <w:rsid w:val="00055434"/>
    <w:rsid w:val="0005584A"/>
    <w:rsid w:val="00056F74"/>
    <w:rsid w:val="00063D52"/>
    <w:rsid w:val="00067527"/>
    <w:rsid w:val="00076657"/>
    <w:rsid w:val="00077C6C"/>
    <w:rsid w:val="0008607B"/>
    <w:rsid w:val="00090B01"/>
    <w:rsid w:val="000968D9"/>
    <w:rsid w:val="000A179C"/>
    <w:rsid w:val="000B1317"/>
    <w:rsid w:val="000B2AC7"/>
    <w:rsid w:val="000B7F8A"/>
    <w:rsid w:val="000C3ECD"/>
    <w:rsid w:val="000C4BA6"/>
    <w:rsid w:val="000D1016"/>
    <w:rsid w:val="000D595B"/>
    <w:rsid w:val="000D5BCA"/>
    <w:rsid w:val="000E44E8"/>
    <w:rsid w:val="000E7C39"/>
    <w:rsid w:val="000F0E98"/>
    <w:rsid w:val="000F4EE5"/>
    <w:rsid w:val="000F5064"/>
    <w:rsid w:val="000F72CD"/>
    <w:rsid w:val="00106815"/>
    <w:rsid w:val="001075CF"/>
    <w:rsid w:val="00110772"/>
    <w:rsid w:val="00112882"/>
    <w:rsid w:val="00115838"/>
    <w:rsid w:val="0012240D"/>
    <w:rsid w:val="0012532B"/>
    <w:rsid w:val="001352FB"/>
    <w:rsid w:val="00135503"/>
    <w:rsid w:val="00135BDC"/>
    <w:rsid w:val="001408B9"/>
    <w:rsid w:val="001518E4"/>
    <w:rsid w:val="00153601"/>
    <w:rsid w:val="001540C9"/>
    <w:rsid w:val="00154CDD"/>
    <w:rsid w:val="001578A6"/>
    <w:rsid w:val="00160E1D"/>
    <w:rsid w:val="00162707"/>
    <w:rsid w:val="001640AB"/>
    <w:rsid w:val="00165D7A"/>
    <w:rsid w:val="00173AA9"/>
    <w:rsid w:val="00176BCD"/>
    <w:rsid w:val="0018132A"/>
    <w:rsid w:val="00185953"/>
    <w:rsid w:val="00185E6A"/>
    <w:rsid w:val="00186341"/>
    <w:rsid w:val="001875B4"/>
    <w:rsid w:val="00192092"/>
    <w:rsid w:val="001958E9"/>
    <w:rsid w:val="00197EC8"/>
    <w:rsid w:val="001A07B0"/>
    <w:rsid w:val="001A1B06"/>
    <w:rsid w:val="001A2699"/>
    <w:rsid w:val="001A2AA8"/>
    <w:rsid w:val="001B251D"/>
    <w:rsid w:val="001C2465"/>
    <w:rsid w:val="001C35D4"/>
    <w:rsid w:val="001C4098"/>
    <w:rsid w:val="001C64F8"/>
    <w:rsid w:val="001D3679"/>
    <w:rsid w:val="001D5CC7"/>
    <w:rsid w:val="001D6DCF"/>
    <w:rsid w:val="001D74BB"/>
    <w:rsid w:val="001E20DB"/>
    <w:rsid w:val="001E2D7D"/>
    <w:rsid w:val="001E3D79"/>
    <w:rsid w:val="001F2847"/>
    <w:rsid w:val="001F48C5"/>
    <w:rsid w:val="001F7845"/>
    <w:rsid w:val="00207750"/>
    <w:rsid w:val="00211E4B"/>
    <w:rsid w:val="00215923"/>
    <w:rsid w:val="00216CCB"/>
    <w:rsid w:val="00224C0F"/>
    <w:rsid w:val="00225B95"/>
    <w:rsid w:val="00227B5C"/>
    <w:rsid w:val="00230241"/>
    <w:rsid w:val="002306CF"/>
    <w:rsid w:val="00230845"/>
    <w:rsid w:val="002379D0"/>
    <w:rsid w:val="00241C89"/>
    <w:rsid w:val="0025279B"/>
    <w:rsid w:val="00253D86"/>
    <w:rsid w:val="00254C6E"/>
    <w:rsid w:val="002571A5"/>
    <w:rsid w:val="0026331E"/>
    <w:rsid w:val="00272005"/>
    <w:rsid w:val="00273B58"/>
    <w:rsid w:val="00281C86"/>
    <w:rsid w:val="00282421"/>
    <w:rsid w:val="00287242"/>
    <w:rsid w:val="0029019E"/>
    <w:rsid w:val="00291DE1"/>
    <w:rsid w:val="002A6FC2"/>
    <w:rsid w:val="002B39E8"/>
    <w:rsid w:val="002C14F8"/>
    <w:rsid w:val="002C26B0"/>
    <w:rsid w:val="002C38FD"/>
    <w:rsid w:val="002C5B21"/>
    <w:rsid w:val="002D18B6"/>
    <w:rsid w:val="002D2D1A"/>
    <w:rsid w:val="002D57ED"/>
    <w:rsid w:val="002F1970"/>
    <w:rsid w:val="002F286C"/>
    <w:rsid w:val="002F386B"/>
    <w:rsid w:val="002F5263"/>
    <w:rsid w:val="002F6701"/>
    <w:rsid w:val="002F70F6"/>
    <w:rsid w:val="002F7CE8"/>
    <w:rsid w:val="00302967"/>
    <w:rsid w:val="00303DB5"/>
    <w:rsid w:val="00304746"/>
    <w:rsid w:val="00310E99"/>
    <w:rsid w:val="00316F22"/>
    <w:rsid w:val="00323617"/>
    <w:rsid w:val="00324851"/>
    <w:rsid w:val="003254B7"/>
    <w:rsid w:val="003266D1"/>
    <w:rsid w:val="00335F5B"/>
    <w:rsid w:val="00336BA5"/>
    <w:rsid w:val="00336D3E"/>
    <w:rsid w:val="0034036E"/>
    <w:rsid w:val="0034265D"/>
    <w:rsid w:val="003472F1"/>
    <w:rsid w:val="00350E2A"/>
    <w:rsid w:val="00350FDE"/>
    <w:rsid w:val="00353734"/>
    <w:rsid w:val="0035520A"/>
    <w:rsid w:val="0036065F"/>
    <w:rsid w:val="00362301"/>
    <w:rsid w:val="00363811"/>
    <w:rsid w:val="00363D9C"/>
    <w:rsid w:val="0036447C"/>
    <w:rsid w:val="00365072"/>
    <w:rsid w:val="00372732"/>
    <w:rsid w:val="00372B22"/>
    <w:rsid w:val="00373010"/>
    <w:rsid w:val="00374820"/>
    <w:rsid w:val="00374B85"/>
    <w:rsid w:val="00374CC9"/>
    <w:rsid w:val="00376872"/>
    <w:rsid w:val="0037769A"/>
    <w:rsid w:val="003815BA"/>
    <w:rsid w:val="00382526"/>
    <w:rsid w:val="003923F6"/>
    <w:rsid w:val="00393706"/>
    <w:rsid w:val="0039445D"/>
    <w:rsid w:val="003974CD"/>
    <w:rsid w:val="003A3796"/>
    <w:rsid w:val="003A73D5"/>
    <w:rsid w:val="003A7B5A"/>
    <w:rsid w:val="003B0E6C"/>
    <w:rsid w:val="003B1A31"/>
    <w:rsid w:val="003B2FDB"/>
    <w:rsid w:val="003B5E5C"/>
    <w:rsid w:val="003B7CAC"/>
    <w:rsid w:val="003C0CA7"/>
    <w:rsid w:val="003C7982"/>
    <w:rsid w:val="003D10B6"/>
    <w:rsid w:val="003D4FD8"/>
    <w:rsid w:val="003D5264"/>
    <w:rsid w:val="003E6DB5"/>
    <w:rsid w:val="003F0039"/>
    <w:rsid w:val="003F00C0"/>
    <w:rsid w:val="003F6B4A"/>
    <w:rsid w:val="003F7493"/>
    <w:rsid w:val="00400CF2"/>
    <w:rsid w:val="00401854"/>
    <w:rsid w:val="004066B5"/>
    <w:rsid w:val="00410ACD"/>
    <w:rsid w:val="00412FED"/>
    <w:rsid w:val="00417524"/>
    <w:rsid w:val="004177FA"/>
    <w:rsid w:val="00425CF2"/>
    <w:rsid w:val="00432F60"/>
    <w:rsid w:val="00440BA4"/>
    <w:rsid w:val="00441E89"/>
    <w:rsid w:val="0044509B"/>
    <w:rsid w:val="004514C6"/>
    <w:rsid w:val="00454F12"/>
    <w:rsid w:val="00456F3F"/>
    <w:rsid w:val="00461181"/>
    <w:rsid w:val="0046446B"/>
    <w:rsid w:val="004673D9"/>
    <w:rsid w:val="00471A92"/>
    <w:rsid w:val="00474531"/>
    <w:rsid w:val="00475A53"/>
    <w:rsid w:val="00475AD5"/>
    <w:rsid w:val="004850A6"/>
    <w:rsid w:val="004912D0"/>
    <w:rsid w:val="00491E86"/>
    <w:rsid w:val="004922CE"/>
    <w:rsid w:val="00493B06"/>
    <w:rsid w:val="004A458A"/>
    <w:rsid w:val="004B160F"/>
    <w:rsid w:val="004B4A9C"/>
    <w:rsid w:val="004C0F47"/>
    <w:rsid w:val="004C2804"/>
    <w:rsid w:val="004C54E1"/>
    <w:rsid w:val="004C6A24"/>
    <w:rsid w:val="004D3E77"/>
    <w:rsid w:val="004D3FC4"/>
    <w:rsid w:val="004D5DBB"/>
    <w:rsid w:val="004E1273"/>
    <w:rsid w:val="004E3A57"/>
    <w:rsid w:val="004F0533"/>
    <w:rsid w:val="004F349F"/>
    <w:rsid w:val="004F3D2B"/>
    <w:rsid w:val="004F6044"/>
    <w:rsid w:val="004F6AF5"/>
    <w:rsid w:val="004F7234"/>
    <w:rsid w:val="004F7956"/>
    <w:rsid w:val="00502C5E"/>
    <w:rsid w:val="005036A6"/>
    <w:rsid w:val="00503C30"/>
    <w:rsid w:val="00504871"/>
    <w:rsid w:val="005066B2"/>
    <w:rsid w:val="00511AF6"/>
    <w:rsid w:val="005125D2"/>
    <w:rsid w:val="005166DF"/>
    <w:rsid w:val="00517B29"/>
    <w:rsid w:val="005219F9"/>
    <w:rsid w:val="00527D80"/>
    <w:rsid w:val="00531A53"/>
    <w:rsid w:val="005349D6"/>
    <w:rsid w:val="005362D4"/>
    <w:rsid w:val="0054029F"/>
    <w:rsid w:val="005410B1"/>
    <w:rsid w:val="00542983"/>
    <w:rsid w:val="005508C2"/>
    <w:rsid w:val="0055256E"/>
    <w:rsid w:val="00553BF5"/>
    <w:rsid w:val="0055657F"/>
    <w:rsid w:val="005622A2"/>
    <w:rsid w:val="005655CD"/>
    <w:rsid w:val="00565E64"/>
    <w:rsid w:val="005735C7"/>
    <w:rsid w:val="00574ABB"/>
    <w:rsid w:val="005832AF"/>
    <w:rsid w:val="005845F9"/>
    <w:rsid w:val="005920CF"/>
    <w:rsid w:val="00592222"/>
    <w:rsid w:val="005933A2"/>
    <w:rsid w:val="005A4C9F"/>
    <w:rsid w:val="005B0D9F"/>
    <w:rsid w:val="005B2BD5"/>
    <w:rsid w:val="005C5892"/>
    <w:rsid w:val="005E01D0"/>
    <w:rsid w:val="005E7D18"/>
    <w:rsid w:val="005F2412"/>
    <w:rsid w:val="005F2B4F"/>
    <w:rsid w:val="005F79A0"/>
    <w:rsid w:val="006035A8"/>
    <w:rsid w:val="00604732"/>
    <w:rsid w:val="006055E9"/>
    <w:rsid w:val="00613839"/>
    <w:rsid w:val="00613EC6"/>
    <w:rsid w:val="00613F24"/>
    <w:rsid w:val="00615A1D"/>
    <w:rsid w:val="00615C3F"/>
    <w:rsid w:val="00621C6A"/>
    <w:rsid w:val="00623526"/>
    <w:rsid w:val="00636DB3"/>
    <w:rsid w:val="00641279"/>
    <w:rsid w:val="00647413"/>
    <w:rsid w:val="00652593"/>
    <w:rsid w:val="00655AE3"/>
    <w:rsid w:val="00656A8D"/>
    <w:rsid w:val="0066502B"/>
    <w:rsid w:val="00681944"/>
    <w:rsid w:val="00690F4B"/>
    <w:rsid w:val="006A022A"/>
    <w:rsid w:val="006A18AF"/>
    <w:rsid w:val="006A2413"/>
    <w:rsid w:val="006A5F31"/>
    <w:rsid w:val="006B3507"/>
    <w:rsid w:val="006B46EF"/>
    <w:rsid w:val="006B6441"/>
    <w:rsid w:val="006C0577"/>
    <w:rsid w:val="006C1118"/>
    <w:rsid w:val="006C37B7"/>
    <w:rsid w:val="006C3E71"/>
    <w:rsid w:val="006C42C4"/>
    <w:rsid w:val="006C73EB"/>
    <w:rsid w:val="006D18C9"/>
    <w:rsid w:val="006D2371"/>
    <w:rsid w:val="006D4ED4"/>
    <w:rsid w:val="006D687D"/>
    <w:rsid w:val="006D6FB3"/>
    <w:rsid w:val="006D79AA"/>
    <w:rsid w:val="006E0E98"/>
    <w:rsid w:val="006E3D35"/>
    <w:rsid w:val="006E5413"/>
    <w:rsid w:val="006F0BBF"/>
    <w:rsid w:val="006F123E"/>
    <w:rsid w:val="006F305F"/>
    <w:rsid w:val="006F3BA7"/>
    <w:rsid w:val="006F479C"/>
    <w:rsid w:val="006F50A2"/>
    <w:rsid w:val="006F55E4"/>
    <w:rsid w:val="007100B8"/>
    <w:rsid w:val="00713694"/>
    <w:rsid w:val="0072000D"/>
    <w:rsid w:val="00724B28"/>
    <w:rsid w:val="0072750B"/>
    <w:rsid w:val="00732C4F"/>
    <w:rsid w:val="00734E47"/>
    <w:rsid w:val="007367D1"/>
    <w:rsid w:val="00742F45"/>
    <w:rsid w:val="00743485"/>
    <w:rsid w:val="007461F1"/>
    <w:rsid w:val="007519BC"/>
    <w:rsid w:val="007563FE"/>
    <w:rsid w:val="00761F86"/>
    <w:rsid w:val="00764338"/>
    <w:rsid w:val="007644C6"/>
    <w:rsid w:val="00764BB4"/>
    <w:rsid w:val="00765085"/>
    <w:rsid w:val="00765261"/>
    <w:rsid w:val="00770FB7"/>
    <w:rsid w:val="0077417B"/>
    <w:rsid w:val="007818BA"/>
    <w:rsid w:val="00786F6A"/>
    <w:rsid w:val="00793698"/>
    <w:rsid w:val="00793F05"/>
    <w:rsid w:val="007A0919"/>
    <w:rsid w:val="007A0DBE"/>
    <w:rsid w:val="007A634B"/>
    <w:rsid w:val="007B6C27"/>
    <w:rsid w:val="007B7B5D"/>
    <w:rsid w:val="007C3DBE"/>
    <w:rsid w:val="007C65E6"/>
    <w:rsid w:val="007C6E45"/>
    <w:rsid w:val="007C6EAD"/>
    <w:rsid w:val="007D52E7"/>
    <w:rsid w:val="007E03AA"/>
    <w:rsid w:val="007E5BC4"/>
    <w:rsid w:val="007F32EE"/>
    <w:rsid w:val="007F36A2"/>
    <w:rsid w:val="007F48CC"/>
    <w:rsid w:val="007F5570"/>
    <w:rsid w:val="007F6956"/>
    <w:rsid w:val="0080565B"/>
    <w:rsid w:val="00810439"/>
    <w:rsid w:val="008161CF"/>
    <w:rsid w:val="0081635F"/>
    <w:rsid w:val="00821711"/>
    <w:rsid w:val="00822861"/>
    <w:rsid w:val="0082363E"/>
    <w:rsid w:val="00826273"/>
    <w:rsid w:val="00827B25"/>
    <w:rsid w:val="00827BAE"/>
    <w:rsid w:val="008313A0"/>
    <w:rsid w:val="00833F01"/>
    <w:rsid w:val="008368D6"/>
    <w:rsid w:val="00844146"/>
    <w:rsid w:val="008479A2"/>
    <w:rsid w:val="00850F82"/>
    <w:rsid w:val="00861152"/>
    <w:rsid w:val="008627EC"/>
    <w:rsid w:val="00865CEE"/>
    <w:rsid w:val="00865FB9"/>
    <w:rsid w:val="008665C5"/>
    <w:rsid w:val="008673DA"/>
    <w:rsid w:val="008678DD"/>
    <w:rsid w:val="00873F92"/>
    <w:rsid w:val="00873FC7"/>
    <w:rsid w:val="00874E8D"/>
    <w:rsid w:val="0088576E"/>
    <w:rsid w:val="008918F3"/>
    <w:rsid w:val="00896570"/>
    <w:rsid w:val="00896D45"/>
    <w:rsid w:val="008A2194"/>
    <w:rsid w:val="008B1506"/>
    <w:rsid w:val="008B42CC"/>
    <w:rsid w:val="008B58A7"/>
    <w:rsid w:val="008C0230"/>
    <w:rsid w:val="008C1EC0"/>
    <w:rsid w:val="008C38ED"/>
    <w:rsid w:val="008D2A78"/>
    <w:rsid w:val="008D30E8"/>
    <w:rsid w:val="008D4833"/>
    <w:rsid w:val="008D7E27"/>
    <w:rsid w:val="008E10D3"/>
    <w:rsid w:val="008E13A7"/>
    <w:rsid w:val="008E2ED8"/>
    <w:rsid w:val="008E56A7"/>
    <w:rsid w:val="008E6196"/>
    <w:rsid w:val="008E7D2D"/>
    <w:rsid w:val="008E7F55"/>
    <w:rsid w:val="008F34A7"/>
    <w:rsid w:val="008F5910"/>
    <w:rsid w:val="008F68DA"/>
    <w:rsid w:val="008F78F6"/>
    <w:rsid w:val="00900454"/>
    <w:rsid w:val="00905177"/>
    <w:rsid w:val="00905549"/>
    <w:rsid w:val="009108F7"/>
    <w:rsid w:val="009128A7"/>
    <w:rsid w:val="009174D2"/>
    <w:rsid w:val="009226C1"/>
    <w:rsid w:val="00925774"/>
    <w:rsid w:val="00933A41"/>
    <w:rsid w:val="00935D9B"/>
    <w:rsid w:val="00940B83"/>
    <w:rsid w:val="00950E09"/>
    <w:rsid w:val="0095541C"/>
    <w:rsid w:val="00957E0B"/>
    <w:rsid w:val="00960439"/>
    <w:rsid w:val="00961631"/>
    <w:rsid w:val="00963D43"/>
    <w:rsid w:val="0096547C"/>
    <w:rsid w:val="009670EB"/>
    <w:rsid w:val="009671AA"/>
    <w:rsid w:val="0096764B"/>
    <w:rsid w:val="0097018D"/>
    <w:rsid w:val="009733E6"/>
    <w:rsid w:val="00974839"/>
    <w:rsid w:val="00974A8D"/>
    <w:rsid w:val="0097593E"/>
    <w:rsid w:val="00981682"/>
    <w:rsid w:val="0098240F"/>
    <w:rsid w:val="00985B18"/>
    <w:rsid w:val="00986A39"/>
    <w:rsid w:val="00990018"/>
    <w:rsid w:val="00990200"/>
    <w:rsid w:val="0099095B"/>
    <w:rsid w:val="00992392"/>
    <w:rsid w:val="00993194"/>
    <w:rsid w:val="009939C2"/>
    <w:rsid w:val="009959EA"/>
    <w:rsid w:val="00997EE9"/>
    <w:rsid w:val="009A0DC1"/>
    <w:rsid w:val="009A27AF"/>
    <w:rsid w:val="009A461C"/>
    <w:rsid w:val="009A5BEB"/>
    <w:rsid w:val="009A6909"/>
    <w:rsid w:val="009B6F3C"/>
    <w:rsid w:val="009C021C"/>
    <w:rsid w:val="009C1E87"/>
    <w:rsid w:val="009C26AE"/>
    <w:rsid w:val="009C536C"/>
    <w:rsid w:val="009D3360"/>
    <w:rsid w:val="009D5CC2"/>
    <w:rsid w:val="009E0396"/>
    <w:rsid w:val="009E0707"/>
    <w:rsid w:val="009E4E1A"/>
    <w:rsid w:val="009E5860"/>
    <w:rsid w:val="009E708F"/>
    <w:rsid w:val="009F3A78"/>
    <w:rsid w:val="009F48DB"/>
    <w:rsid w:val="00A00C5A"/>
    <w:rsid w:val="00A0197E"/>
    <w:rsid w:val="00A02C86"/>
    <w:rsid w:val="00A04032"/>
    <w:rsid w:val="00A061A3"/>
    <w:rsid w:val="00A072F8"/>
    <w:rsid w:val="00A15AD5"/>
    <w:rsid w:val="00A21366"/>
    <w:rsid w:val="00A255E1"/>
    <w:rsid w:val="00A25E30"/>
    <w:rsid w:val="00A260E9"/>
    <w:rsid w:val="00A277EC"/>
    <w:rsid w:val="00A330CE"/>
    <w:rsid w:val="00A33981"/>
    <w:rsid w:val="00A34885"/>
    <w:rsid w:val="00A35342"/>
    <w:rsid w:val="00A53B53"/>
    <w:rsid w:val="00A63614"/>
    <w:rsid w:val="00A70082"/>
    <w:rsid w:val="00A70AC5"/>
    <w:rsid w:val="00A71484"/>
    <w:rsid w:val="00A775EC"/>
    <w:rsid w:val="00A77F85"/>
    <w:rsid w:val="00A81E9F"/>
    <w:rsid w:val="00A83E7E"/>
    <w:rsid w:val="00A8569B"/>
    <w:rsid w:val="00A868CA"/>
    <w:rsid w:val="00A87B7B"/>
    <w:rsid w:val="00A87C73"/>
    <w:rsid w:val="00A90034"/>
    <w:rsid w:val="00A94945"/>
    <w:rsid w:val="00A9529A"/>
    <w:rsid w:val="00AA46CA"/>
    <w:rsid w:val="00AA5BA4"/>
    <w:rsid w:val="00AB1618"/>
    <w:rsid w:val="00AB2F02"/>
    <w:rsid w:val="00AB3BBA"/>
    <w:rsid w:val="00AC3970"/>
    <w:rsid w:val="00AC481A"/>
    <w:rsid w:val="00AC4A49"/>
    <w:rsid w:val="00AC7C4E"/>
    <w:rsid w:val="00AD03B0"/>
    <w:rsid w:val="00AD4163"/>
    <w:rsid w:val="00AD4B89"/>
    <w:rsid w:val="00AD6F72"/>
    <w:rsid w:val="00AE0C9A"/>
    <w:rsid w:val="00AE30AA"/>
    <w:rsid w:val="00AE31D8"/>
    <w:rsid w:val="00AE7866"/>
    <w:rsid w:val="00AF3038"/>
    <w:rsid w:val="00AF3D38"/>
    <w:rsid w:val="00AF4DB0"/>
    <w:rsid w:val="00AF5685"/>
    <w:rsid w:val="00B04B79"/>
    <w:rsid w:val="00B06CF3"/>
    <w:rsid w:val="00B12828"/>
    <w:rsid w:val="00B134F5"/>
    <w:rsid w:val="00B14999"/>
    <w:rsid w:val="00B20F23"/>
    <w:rsid w:val="00B26CC9"/>
    <w:rsid w:val="00B27C5A"/>
    <w:rsid w:val="00B344A4"/>
    <w:rsid w:val="00B35834"/>
    <w:rsid w:val="00B43607"/>
    <w:rsid w:val="00B446EC"/>
    <w:rsid w:val="00B45070"/>
    <w:rsid w:val="00B462BF"/>
    <w:rsid w:val="00B479FA"/>
    <w:rsid w:val="00B574A5"/>
    <w:rsid w:val="00B600D5"/>
    <w:rsid w:val="00B72FC0"/>
    <w:rsid w:val="00B750F4"/>
    <w:rsid w:val="00B81E97"/>
    <w:rsid w:val="00B85A5E"/>
    <w:rsid w:val="00B87C60"/>
    <w:rsid w:val="00B9322D"/>
    <w:rsid w:val="00B96758"/>
    <w:rsid w:val="00B975FD"/>
    <w:rsid w:val="00B97A18"/>
    <w:rsid w:val="00BA35C8"/>
    <w:rsid w:val="00BA3AFC"/>
    <w:rsid w:val="00BA428D"/>
    <w:rsid w:val="00BB2A0F"/>
    <w:rsid w:val="00BC09B7"/>
    <w:rsid w:val="00BC28F8"/>
    <w:rsid w:val="00BC76A3"/>
    <w:rsid w:val="00BC788A"/>
    <w:rsid w:val="00BC78DF"/>
    <w:rsid w:val="00BD2E05"/>
    <w:rsid w:val="00BD3A6F"/>
    <w:rsid w:val="00BD7166"/>
    <w:rsid w:val="00BE1A34"/>
    <w:rsid w:val="00BE4BD9"/>
    <w:rsid w:val="00BE630A"/>
    <w:rsid w:val="00BF34FE"/>
    <w:rsid w:val="00BF3D3C"/>
    <w:rsid w:val="00BF7443"/>
    <w:rsid w:val="00C0303C"/>
    <w:rsid w:val="00C12AA4"/>
    <w:rsid w:val="00C15EB8"/>
    <w:rsid w:val="00C174F6"/>
    <w:rsid w:val="00C2359C"/>
    <w:rsid w:val="00C25670"/>
    <w:rsid w:val="00C25A3A"/>
    <w:rsid w:val="00C26CFC"/>
    <w:rsid w:val="00C37473"/>
    <w:rsid w:val="00C37FD7"/>
    <w:rsid w:val="00C46220"/>
    <w:rsid w:val="00C5029F"/>
    <w:rsid w:val="00C53FA4"/>
    <w:rsid w:val="00C54DA2"/>
    <w:rsid w:val="00C643E8"/>
    <w:rsid w:val="00C725E3"/>
    <w:rsid w:val="00C978EB"/>
    <w:rsid w:val="00CA4FF2"/>
    <w:rsid w:val="00CB35C9"/>
    <w:rsid w:val="00CB5944"/>
    <w:rsid w:val="00CD1907"/>
    <w:rsid w:val="00CD1E36"/>
    <w:rsid w:val="00CD344C"/>
    <w:rsid w:val="00CD4FB6"/>
    <w:rsid w:val="00CE22FC"/>
    <w:rsid w:val="00CF57ED"/>
    <w:rsid w:val="00CF601F"/>
    <w:rsid w:val="00CF6D61"/>
    <w:rsid w:val="00D00202"/>
    <w:rsid w:val="00D04DBF"/>
    <w:rsid w:val="00D101EA"/>
    <w:rsid w:val="00D106D7"/>
    <w:rsid w:val="00D143B2"/>
    <w:rsid w:val="00D15CEB"/>
    <w:rsid w:val="00D16ECF"/>
    <w:rsid w:val="00D24555"/>
    <w:rsid w:val="00D27634"/>
    <w:rsid w:val="00D31C3C"/>
    <w:rsid w:val="00D4362C"/>
    <w:rsid w:val="00D44566"/>
    <w:rsid w:val="00D466D8"/>
    <w:rsid w:val="00D52D4D"/>
    <w:rsid w:val="00D537CE"/>
    <w:rsid w:val="00D5500F"/>
    <w:rsid w:val="00D6189F"/>
    <w:rsid w:val="00D62809"/>
    <w:rsid w:val="00D67B66"/>
    <w:rsid w:val="00D71E87"/>
    <w:rsid w:val="00D7432E"/>
    <w:rsid w:val="00D754BF"/>
    <w:rsid w:val="00D77FC2"/>
    <w:rsid w:val="00D838E9"/>
    <w:rsid w:val="00D97AA2"/>
    <w:rsid w:val="00DA00E5"/>
    <w:rsid w:val="00DA0373"/>
    <w:rsid w:val="00DA31CC"/>
    <w:rsid w:val="00DB1CB1"/>
    <w:rsid w:val="00DE2F72"/>
    <w:rsid w:val="00DF1167"/>
    <w:rsid w:val="00DF37F3"/>
    <w:rsid w:val="00DF6F60"/>
    <w:rsid w:val="00DF72E9"/>
    <w:rsid w:val="00E02B24"/>
    <w:rsid w:val="00E06745"/>
    <w:rsid w:val="00E123D5"/>
    <w:rsid w:val="00E14151"/>
    <w:rsid w:val="00E15334"/>
    <w:rsid w:val="00E21D83"/>
    <w:rsid w:val="00E22FFF"/>
    <w:rsid w:val="00E23D44"/>
    <w:rsid w:val="00E25225"/>
    <w:rsid w:val="00E30798"/>
    <w:rsid w:val="00E44F88"/>
    <w:rsid w:val="00E503F9"/>
    <w:rsid w:val="00E5177B"/>
    <w:rsid w:val="00E539DB"/>
    <w:rsid w:val="00E54E29"/>
    <w:rsid w:val="00E627D7"/>
    <w:rsid w:val="00E63D45"/>
    <w:rsid w:val="00E73301"/>
    <w:rsid w:val="00E750A3"/>
    <w:rsid w:val="00E92AF4"/>
    <w:rsid w:val="00EA074B"/>
    <w:rsid w:val="00EA128A"/>
    <w:rsid w:val="00EA1BC3"/>
    <w:rsid w:val="00EA2ABD"/>
    <w:rsid w:val="00EA4912"/>
    <w:rsid w:val="00EA7EA7"/>
    <w:rsid w:val="00EB09DA"/>
    <w:rsid w:val="00EB336F"/>
    <w:rsid w:val="00EB4697"/>
    <w:rsid w:val="00EB5E93"/>
    <w:rsid w:val="00EB7F16"/>
    <w:rsid w:val="00EC2FBC"/>
    <w:rsid w:val="00EC3C65"/>
    <w:rsid w:val="00ED143A"/>
    <w:rsid w:val="00EE0EFF"/>
    <w:rsid w:val="00EE2F59"/>
    <w:rsid w:val="00EE3AC3"/>
    <w:rsid w:val="00EE48F4"/>
    <w:rsid w:val="00EE66B8"/>
    <w:rsid w:val="00EE68BD"/>
    <w:rsid w:val="00EF03D8"/>
    <w:rsid w:val="00EF5A3F"/>
    <w:rsid w:val="00EF7A6B"/>
    <w:rsid w:val="00F02D02"/>
    <w:rsid w:val="00F03434"/>
    <w:rsid w:val="00F0416B"/>
    <w:rsid w:val="00F147B8"/>
    <w:rsid w:val="00F21CAC"/>
    <w:rsid w:val="00F23E54"/>
    <w:rsid w:val="00F335B3"/>
    <w:rsid w:val="00F34A35"/>
    <w:rsid w:val="00F35CBA"/>
    <w:rsid w:val="00F35CE5"/>
    <w:rsid w:val="00F364F9"/>
    <w:rsid w:val="00F37A9D"/>
    <w:rsid w:val="00F41949"/>
    <w:rsid w:val="00F41C31"/>
    <w:rsid w:val="00F431EB"/>
    <w:rsid w:val="00F4350D"/>
    <w:rsid w:val="00F50900"/>
    <w:rsid w:val="00F51394"/>
    <w:rsid w:val="00F51871"/>
    <w:rsid w:val="00F52E4B"/>
    <w:rsid w:val="00F5313D"/>
    <w:rsid w:val="00F54A03"/>
    <w:rsid w:val="00F63412"/>
    <w:rsid w:val="00F648E1"/>
    <w:rsid w:val="00F66487"/>
    <w:rsid w:val="00F6725A"/>
    <w:rsid w:val="00F67C7B"/>
    <w:rsid w:val="00F829E5"/>
    <w:rsid w:val="00F954A5"/>
    <w:rsid w:val="00FA296C"/>
    <w:rsid w:val="00FA40A8"/>
    <w:rsid w:val="00FA7FC0"/>
    <w:rsid w:val="00FB3CEF"/>
    <w:rsid w:val="00FC39C3"/>
    <w:rsid w:val="00FC4669"/>
    <w:rsid w:val="00FC6298"/>
    <w:rsid w:val="00FD0285"/>
    <w:rsid w:val="00FD2761"/>
    <w:rsid w:val="00FD40E6"/>
    <w:rsid w:val="00FD78DF"/>
    <w:rsid w:val="00FE07C6"/>
    <w:rsid w:val="00FE262C"/>
    <w:rsid w:val="00FF36D6"/>
    <w:rsid w:val="00FF74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14:docId w14:val="76EB5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E20DB"/>
  </w:style>
  <w:style w:type="paragraph" w:styleId="2">
    <w:name w:val="heading 2"/>
    <w:basedOn w:val="a"/>
    <w:next w:val="a"/>
    <w:qFormat/>
    <w:rsid w:val="001E20DB"/>
    <w:pPr>
      <w:keepNext/>
      <w:ind w:firstLine="851"/>
      <w:jc w:val="both"/>
      <w:outlineLvl w:val="1"/>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E20DB"/>
    <w:pPr>
      <w:tabs>
        <w:tab w:val="center" w:pos="4677"/>
        <w:tab w:val="right" w:pos="9355"/>
      </w:tabs>
    </w:pPr>
  </w:style>
  <w:style w:type="paragraph" w:styleId="a4">
    <w:name w:val="footer"/>
    <w:basedOn w:val="a"/>
    <w:rsid w:val="001E20DB"/>
    <w:pPr>
      <w:tabs>
        <w:tab w:val="center" w:pos="4677"/>
        <w:tab w:val="right" w:pos="9355"/>
      </w:tabs>
    </w:pPr>
  </w:style>
  <w:style w:type="paragraph" w:styleId="20">
    <w:name w:val="Body Text Indent 2"/>
    <w:basedOn w:val="a"/>
    <w:rsid w:val="001E20DB"/>
    <w:pPr>
      <w:ind w:firstLine="851"/>
      <w:jc w:val="both"/>
    </w:pPr>
  </w:style>
  <w:style w:type="paragraph" w:styleId="a5">
    <w:name w:val="Body Text"/>
    <w:basedOn w:val="a"/>
    <w:rsid w:val="001E20DB"/>
    <w:pPr>
      <w:jc w:val="both"/>
    </w:pPr>
    <w:rPr>
      <w:sz w:val="22"/>
    </w:rPr>
  </w:style>
  <w:style w:type="paragraph" w:styleId="21">
    <w:name w:val="Body Text 2"/>
    <w:basedOn w:val="a"/>
    <w:rsid w:val="001E20DB"/>
    <w:pPr>
      <w:jc w:val="both"/>
    </w:pPr>
    <w:rPr>
      <w:rFonts w:ascii="Arial" w:hAnsi="Arial"/>
    </w:rPr>
  </w:style>
  <w:style w:type="paragraph" w:styleId="a6">
    <w:name w:val="Body Text Indent"/>
    <w:basedOn w:val="a"/>
    <w:link w:val="a7"/>
    <w:rsid w:val="001E20DB"/>
    <w:pPr>
      <w:ind w:firstLine="360"/>
      <w:jc w:val="both"/>
    </w:pPr>
  </w:style>
  <w:style w:type="paragraph" w:styleId="3">
    <w:name w:val="Body Text Indent 3"/>
    <w:basedOn w:val="a"/>
    <w:rsid w:val="001E20DB"/>
    <w:pPr>
      <w:ind w:firstLine="709"/>
      <w:jc w:val="both"/>
    </w:pPr>
  </w:style>
  <w:style w:type="paragraph" w:customStyle="1" w:styleId="ConsTitle">
    <w:name w:val="ConsTitle"/>
    <w:rsid w:val="001E20DB"/>
    <w:pPr>
      <w:widowControl w:val="0"/>
      <w:autoSpaceDE w:val="0"/>
      <w:autoSpaceDN w:val="0"/>
      <w:adjustRightInd w:val="0"/>
      <w:ind w:right="19772"/>
    </w:pPr>
    <w:rPr>
      <w:rFonts w:ascii="Arial" w:hAnsi="Arial" w:cs="Arial"/>
      <w:b/>
      <w:bCs/>
      <w:sz w:val="16"/>
      <w:szCs w:val="16"/>
    </w:rPr>
  </w:style>
  <w:style w:type="character" w:styleId="a8">
    <w:name w:val="Hyperlink"/>
    <w:rsid w:val="001E20DB"/>
    <w:rPr>
      <w:color w:val="0000FF"/>
      <w:u w:val="single"/>
    </w:rPr>
  </w:style>
  <w:style w:type="character" w:styleId="a9">
    <w:name w:val="page number"/>
    <w:basedOn w:val="a0"/>
    <w:rsid w:val="001E20DB"/>
  </w:style>
  <w:style w:type="paragraph" w:styleId="aa">
    <w:name w:val="Balloon Text"/>
    <w:basedOn w:val="a"/>
    <w:semiHidden/>
    <w:rsid w:val="00504871"/>
    <w:rPr>
      <w:rFonts w:ascii="Tahoma" w:hAnsi="Tahoma" w:cs="Tahoma"/>
      <w:sz w:val="16"/>
      <w:szCs w:val="16"/>
    </w:rPr>
  </w:style>
  <w:style w:type="paragraph" w:styleId="ab">
    <w:name w:val="Normal (Web)"/>
    <w:basedOn w:val="a"/>
    <w:uiPriority w:val="99"/>
    <w:rsid w:val="007A0919"/>
    <w:pPr>
      <w:spacing w:before="100" w:beforeAutospacing="1" w:after="100" w:afterAutospacing="1"/>
    </w:pPr>
    <w:rPr>
      <w:sz w:val="24"/>
      <w:szCs w:val="24"/>
    </w:rPr>
  </w:style>
  <w:style w:type="table" w:styleId="ac">
    <w:name w:val="Table Grid"/>
    <w:basedOn w:val="a1"/>
    <w:rsid w:val="00A77F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rsid w:val="007F36A2"/>
    <w:rPr>
      <w:sz w:val="16"/>
      <w:szCs w:val="16"/>
    </w:rPr>
  </w:style>
  <w:style w:type="paragraph" w:styleId="ae">
    <w:name w:val="annotation text"/>
    <w:basedOn w:val="a"/>
    <w:link w:val="af"/>
    <w:rsid w:val="007F36A2"/>
  </w:style>
  <w:style w:type="character" w:customStyle="1" w:styleId="af">
    <w:name w:val="Текст примечания Знак"/>
    <w:basedOn w:val="a0"/>
    <w:link w:val="ae"/>
    <w:rsid w:val="007F36A2"/>
  </w:style>
  <w:style w:type="paragraph" w:styleId="af0">
    <w:name w:val="annotation subject"/>
    <w:basedOn w:val="ae"/>
    <w:next w:val="ae"/>
    <w:link w:val="af1"/>
    <w:rsid w:val="007F36A2"/>
    <w:rPr>
      <w:b/>
      <w:bCs/>
    </w:rPr>
  </w:style>
  <w:style w:type="character" w:customStyle="1" w:styleId="af1">
    <w:name w:val="Тема примечания Знак"/>
    <w:link w:val="af0"/>
    <w:rsid w:val="007F36A2"/>
    <w:rPr>
      <w:b/>
      <w:bCs/>
    </w:rPr>
  </w:style>
  <w:style w:type="paragraph" w:styleId="af2">
    <w:name w:val="Revision"/>
    <w:hidden/>
    <w:uiPriority w:val="99"/>
    <w:semiHidden/>
    <w:rsid w:val="007F36A2"/>
  </w:style>
  <w:style w:type="paragraph" w:styleId="af3">
    <w:name w:val="List Paragraph"/>
    <w:basedOn w:val="a"/>
    <w:uiPriority w:val="99"/>
    <w:qFormat/>
    <w:rsid w:val="00AF5685"/>
    <w:pPr>
      <w:ind w:left="708"/>
    </w:pPr>
    <w:rPr>
      <w:sz w:val="24"/>
      <w:szCs w:val="24"/>
    </w:rPr>
  </w:style>
  <w:style w:type="character" w:customStyle="1" w:styleId="a7">
    <w:name w:val="Основной текст с отступом Знак"/>
    <w:link w:val="a6"/>
    <w:rsid w:val="00652593"/>
  </w:style>
  <w:style w:type="paragraph" w:customStyle="1" w:styleId="ConsPlusNormal">
    <w:name w:val="ConsPlusNormal"/>
    <w:rsid w:val="00604732"/>
    <w:pPr>
      <w:autoSpaceDE w:val="0"/>
      <w:autoSpaceDN w:val="0"/>
      <w:adjustRightInd w:val="0"/>
    </w:pPr>
    <w:rPr>
      <w:rFonts w:ascii="Arial" w:hAnsi="Arial" w:cs="Arial"/>
    </w:rPr>
  </w:style>
  <w:style w:type="paragraph" w:styleId="af4">
    <w:name w:val="Plain Text"/>
    <w:basedOn w:val="a"/>
    <w:link w:val="af5"/>
    <w:rsid w:val="003472F1"/>
    <w:pPr>
      <w:widowControl w:val="0"/>
      <w:suppressAutoHyphens/>
      <w:autoSpaceDN w:val="0"/>
      <w:textAlignment w:val="baseline"/>
    </w:pPr>
    <w:rPr>
      <w:rFonts w:ascii="Consolas" w:hAnsi="Consolas"/>
      <w:sz w:val="21"/>
      <w:szCs w:val="21"/>
    </w:rPr>
  </w:style>
  <w:style w:type="character" w:customStyle="1" w:styleId="af5">
    <w:name w:val="Текст Знак"/>
    <w:basedOn w:val="a0"/>
    <w:link w:val="af4"/>
    <w:rsid w:val="003472F1"/>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E20DB"/>
  </w:style>
  <w:style w:type="paragraph" w:styleId="2">
    <w:name w:val="heading 2"/>
    <w:basedOn w:val="a"/>
    <w:next w:val="a"/>
    <w:qFormat/>
    <w:rsid w:val="001E20DB"/>
    <w:pPr>
      <w:keepNext/>
      <w:ind w:firstLine="851"/>
      <w:jc w:val="both"/>
      <w:outlineLvl w:val="1"/>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E20DB"/>
    <w:pPr>
      <w:tabs>
        <w:tab w:val="center" w:pos="4677"/>
        <w:tab w:val="right" w:pos="9355"/>
      </w:tabs>
    </w:pPr>
  </w:style>
  <w:style w:type="paragraph" w:styleId="a4">
    <w:name w:val="footer"/>
    <w:basedOn w:val="a"/>
    <w:rsid w:val="001E20DB"/>
    <w:pPr>
      <w:tabs>
        <w:tab w:val="center" w:pos="4677"/>
        <w:tab w:val="right" w:pos="9355"/>
      </w:tabs>
    </w:pPr>
  </w:style>
  <w:style w:type="paragraph" w:styleId="20">
    <w:name w:val="Body Text Indent 2"/>
    <w:basedOn w:val="a"/>
    <w:rsid w:val="001E20DB"/>
    <w:pPr>
      <w:ind w:firstLine="851"/>
      <w:jc w:val="both"/>
    </w:pPr>
  </w:style>
  <w:style w:type="paragraph" w:styleId="a5">
    <w:name w:val="Body Text"/>
    <w:basedOn w:val="a"/>
    <w:rsid w:val="001E20DB"/>
    <w:pPr>
      <w:jc w:val="both"/>
    </w:pPr>
    <w:rPr>
      <w:sz w:val="22"/>
    </w:rPr>
  </w:style>
  <w:style w:type="paragraph" w:styleId="21">
    <w:name w:val="Body Text 2"/>
    <w:basedOn w:val="a"/>
    <w:rsid w:val="001E20DB"/>
    <w:pPr>
      <w:jc w:val="both"/>
    </w:pPr>
    <w:rPr>
      <w:rFonts w:ascii="Arial" w:hAnsi="Arial"/>
    </w:rPr>
  </w:style>
  <w:style w:type="paragraph" w:styleId="a6">
    <w:name w:val="Body Text Indent"/>
    <w:basedOn w:val="a"/>
    <w:link w:val="a7"/>
    <w:rsid w:val="001E20DB"/>
    <w:pPr>
      <w:ind w:firstLine="360"/>
      <w:jc w:val="both"/>
    </w:pPr>
  </w:style>
  <w:style w:type="paragraph" w:styleId="3">
    <w:name w:val="Body Text Indent 3"/>
    <w:basedOn w:val="a"/>
    <w:rsid w:val="001E20DB"/>
    <w:pPr>
      <w:ind w:firstLine="709"/>
      <w:jc w:val="both"/>
    </w:pPr>
  </w:style>
  <w:style w:type="paragraph" w:customStyle="1" w:styleId="ConsTitle">
    <w:name w:val="ConsTitle"/>
    <w:rsid w:val="001E20DB"/>
    <w:pPr>
      <w:widowControl w:val="0"/>
      <w:autoSpaceDE w:val="0"/>
      <w:autoSpaceDN w:val="0"/>
      <w:adjustRightInd w:val="0"/>
      <w:ind w:right="19772"/>
    </w:pPr>
    <w:rPr>
      <w:rFonts w:ascii="Arial" w:hAnsi="Arial" w:cs="Arial"/>
      <w:b/>
      <w:bCs/>
      <w:sz w:val="16"/>
      <w:szCs w:val="16"/>
    </w:rPr>
  </w:style>
  <w:style w:type="character" w:styleId="a8">
    <w:name w:val="Hyperlink"/>
    <w:rsid w:val="001E20DB"/>
    <w:rPr>
      <w:color w:val="0000FF"/>
      <w:u w:val="single"/>
    </w:rPr>
  </w:style>
  <w:style w:type="character" w:styleId="a9">
    <w:name w:val="page number"/>
    <w:basedOn w:val="a0"/>
    <w:rsid w:val="001E20DB"/>
  </w:style>
  <w:style w:type="paragraph" w:styleId="aa">
    <w:name w:val="Balloon Text"/>
    <w:basedOn w:val="a"/>
    <w:semiHidden/>
    <w:rsid w:val="00504871"/>
    <w:rPr>
      <w:rFonts w:ascii="Tahoma" w:hAnsi="Tahoma" w:cs="Tahoma"/>
      <w:sz w:val="16"/>
      <w:szCs w:val="16"/>
    </w:rPr>
  </w:style>
  <w:style w:type="paragraph" w:styleId="ab">
    <w:name w:val="Normal (Web)"/>
    <w:basedOn w:val="a"/>
    <w:uiPriority w:val="99"/>
    <w:rsid w:val="007A0919"/>
    <w:pPr>
      <w:spacing w:before="100" w:beforeAutospacing="1" w:after="100" w:afterAutospacing="1"/>
    </w:pPr>
    <w:rPr>
      <w:sz w:val="24"/>
      <w:szCs w:val="24"/>
    </w:rPr>
  </w:style>
  <w:style w:type="table" w:styleId="ac">
    <w:name w:val="Table Grid"/>
    <w:basedOn w:val="a1"/>
    <w:rsid w:val="00A77F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rsid w:val="007F36A2"/>
    <w:rPr>
      <w:sz w:val="16"/>
      <w:szCs w:val="16"/>
    </w:rPr>
  </w:style>
  <w:style w:type="paragraph" w:styleId="ae">
    <w:name w:val="annotation text"/>
    <w:basedOn w:val="a"/>
    <w:link w:val="af"/>
    <w:rsid w:val="007F36A2"/>
  </w:style>
  <w:style w:type="character" w:customStyle="1" w:styleId="af">
    <w:name w:val="Текст примечания Знак"/>
    <w:basedOn w:val="a0"/>
    <w:link w:val="ae"/>
    <w:rsid w:val="007F36A2"/>
  </w:style>
  <w:style w:type="paragraph" w:styleId="af0">
    <w:name w:val="annotation subject"/>
    <w:basedOn w:val="ae"/>
    <w:next w:val="ae"/>
    <w:link w:val="af1"/>
    <w:rsid w:val="007F36A2"/>
    <w:rPr>
      <w:b/>
      <w:bCs/>
    </w:rPr>
  </w:style>
  <w:style w:type="character" w:customStyle="1" w:styleId="af1">
    <w:name w:val="Тема примечания Знак"/>
    <w:link w:val="af0"/>
    <w:rsid w:val="007F36A2"/>
    <w:rPr>
      <w:b/>
      <w:bCs/>
    </w:rPr>
  </w:style>
  <w:style w:type="paragraph" w:styleId="af2">
    <w:name w:val="Revision"/>
    <w:hidden/>
    <w:uiPriority w:val="99"/>
    <w:semiHidden/>
    <w:rsid w:val="007F36A2"/>
  </w:style>
  <w:style w:type="paragraph" w:styleId="af3">
    <w:name w:val="List Paragraph"/>
    <w:basedOn w:val="a"/>
    <w:uiPriority w:val="99"/>
    <w:qFormat/>
    <w:rsid w:val="00AF5685"/>
    <w:pPr>
      <w:ind w:left="708"/>
    </w:pPr>
    <w:rPr>
      <w:sz w:val="24"/>
      <w:szCs w:val="24"/>
    </w:rPr>
  </w:style>
  <w:style w:type="character" w:customStyle="1" w:styleId="a7">
    <w:name w:val="Основной текст с отступом Знак"/>
    <w:link w:val="a6"/>
    <w:rsid w:val="00652593"/>
  </w:style>
  <w:style w:type="paragraph" w:customStyle="1" w:styleId="ConsPlusNormal">
    <w:name w:val="ConsPlusNormal"/>
    <w:rsid w:val="00604732"/>
    <w:pPr>
      <w:autoSpaceDE w:val="0"/>
      <w:autoSpaceDN w:val="0"/>
      <w:adjustRightInd w:val="0"/>
    </w:pPr>
    <w:rPr>
      <w:rFonts w:ascii="Arial" w:hAnsi="Arial" w:cs="Arial"/>
    </w:rPr>
  </w:style>
  <w:style w:type="paragraph" w:styleId="af4">
    <w:name w:val="Plain Text"/>
    <w:basedOn w:val="a"/>
    <w:link w:val="af5"/>
    <w:rsid w:val="003472F1"/>
    <w:pPr>
      <w:widowControl w:val="0"/>
      <w:suppressAutoHyphens/>
      <w:autoSpaceDN w:val="0"/>
      <w:textAlignment w:val="baseline"/>
    </w:pPr>
    <w:rPr>
      <w:rFonts w:ascii="Consolas" w:hAnsi="Consolas"/>
      <w:sz w:val="21"/>
      <w:szCs w:val="21"/>
    </w:rPr>
  </w:style>
  <w:style w:type="character" w:customStyle="1" w:styleId="af5">
    <w:name w:val="Текст Знак"/>
    <w:basedOn w:val="a0"/>
    <w:link w:val="af4"/>
    <w:rsid w:val="003472F1"/>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05688">
      <w:bodyDiv w:val="1"/>
      <w:marLeft w:val="0"/>
      <w:marRight w:val="0"/>
      <w:marTop w:val="0"/>
      <w:marBottom w:val="0"/>
      <w:divBdr>
        <w:top w:val="none" w:sz="0" w:space="0" w:color="auto"/>
        <w:left w:val="none" w:sz="0" w:space="0" w:color="auto"/>
        <w:bottom w:val="none" w:sz="0" w:space="0" w:color="auto"/>
        <w:right w:val="none" w:sz="0" w:space="0" w:color="auto"/>
      </w:divBdr>
    </w:div>
    <w:div w:id="82725435">
      <w:bodyDiv w:val="1"/>
      <w:marLeft w:val="0"/>
      <w:marRight w:val="0"/>
      <w:marTop w:val="0"/>
      <w:marBottom w:val="0"/>
      <w:divBdr>
        <w:top w:val="none" w:sz="0" w:space="0" w:color="auto"/>
        <w:left w:val="none" w:sz="0" w:space="0" w:color="auto"/>
        <w:bottom w:val="none" w:sz="0" w:space="0" w:color="auto"/>
        <w:right w:val="none" w:sz="0" w:space="0" w:color="auto"/>
      </w:divBdr>
      <w:divsChild>
        <w:div w:id="1898542175">
          <w:marLeft w:val="547"/>
          <w:marRight w:val="0"/>
          <w:marTop w:val="0"/>
          <w:marBottom w:val="0"/>
          <w:divBdr>
            <w:top w:val="none" w:sz="0" w:space="0" w:color="auto"/>
            <w:left w:val="none" w:sz="0" w:space="0" w:color="auto"/>
            <w:bottom w:val="none" w:sz="0" w:space="0" w:color="auto"/>
            <w:right w:val="none" w:sz="0" w:space="0" w:color="auto"/>
          </w:divBdr>
        </w:div>
      </w:divsChild>
    </w:div>
    <w:div w:id="313459455">
      <w:bodyDiv w:val="1"/>
      <w:marLeft w:val="0"/>
      <w:marRight w:val="0"/>
      <w:marTop w:val="0"/>
      <w:marBottom w:val="0"/>
      <w:divBdr>
        <w:top w:val="none" w:sz="0" w:space="0" w:color="auto"/>
        <w:left w:val="none" w:sz="0" w:space="0" w:color="auto"/>
        <w:bottom w:val="none" w:sz="0" w:space="0" w:color="auto"/>
        <w:right w:val="none" w:sz="0" w:space="0" w:color="auto"/>
      </w:divBdr>
    </w:div>
    <w:div w:id="459147608">
      <w:bodyDiv w:val="1"/>
      <w:marLeft w:val="0"/>
      <w:marRight w:val="0"/>
      <w:marTop w:val="0"/>
      <w:marBottom w:val="0"/>
      <w:divBdr>
        <w:top w:val="none" w:sz="0" w:space="0" w:color="auto"/>
        <w:left w:val="none" w:sz="0" w:space="0" w:color="auto"/>
        <w:bottom w:val="none" w:sz="0" w:space="0" w:color="auto"/>
        <w:right w:val="none" w:sz="0" w:space="0" w:color="auto"/>
      </w:divBdr>
    </w:div>
    <w:div w:id="459617973">
      <w:bodyDiv w:val="1"/>
      <w:marLeft w:val="0"/>
      <w:marRight w:val="0"/>
      <w:marTop w:val="0"/>
      <w:marBottom w:val="0"/>
      <w:divBdr>
        <w:top w:val="none" w:sz="0" w:space="0" w:color="auto"/>
        <w:left w:val="none" w:sz="0" w:space="0" w:color="auto"/>
        <w:bottom w:val="none" w:sz="0" w:space="0" w:color="auto"/>
        <w:right w:val="none" w:sz="0" w:space="0" w:color="auto"/>
      </w:divBdr>
      <w:divsChild>
        <w:div w:id="1978027648">
          <w:marLeft w:val="547"/>
          <w:marRight w:val="0"/>
          <w:marTop w:val="0"/>
          <w:marBottom w:val="0"/>
          <w:divBdr>
            <w:top w:val="none" w:sz="0" w:space="0" w:color="auto"/>
            <w:left w:val="none" w:sz="0" w:space="0" w:color="auto"/>
            <w:bottom w:val="none" w:sz="0" w:space="0" w:color="auto"/>
            <w:right w:val="none" w:sz="0" w:space="0" w:color="auto"/>
          </w:divBdr>
        </w:div>
      </w:divsChild>
    </w:div>
    <w:div w:id="479738032">
      <w:bodyDiv w:val="1"/>
      <w:marLeft w:val="0"/>
      <w:marRight w:val="0"/>
      <w:marTop w:val="0"/>
      <w:marBottom w:val="0"/>
      <w:divBdr>
        <w:top w:val="none" w:sz="0" w:space="0" w:color="auto"/>
        <w:left w:val="none" w:sz="0" w:space="0" w:color="auto"/>
        <w:bottom w:val="none" w:sz="0" w:space="0" w:color="auto"/>
        <w:right w:val="none" w:sz="0" w:space="0" w:color="auto"/>
      </w:divBdr>
      <w:divsChild>
        <w:div w:id="2100633646">
          <w:marLeft w:val="547"/>
          <w:marRight w:val="0"/>
          <w:marTop w:val="0"/>
          <w:marBottom w:val="0"/>
          <w:divBdr>
            <w:top w:val="none" w:sz="0" w:space="0" w:color="auto"/>
            <w:left w:val="none" w:sz="0" w:space="0" w:color="auto"/>
            <w:bottom w:val="none" w:sz="0" w:space="0" w:color="auto"/>
            <w:right w:val="none" w:sz="0" w:space="0" w:color="auto"/>
          </w:divBdr>
        </w:div>
      </w:divsChild>
    </w:div>
    <w:div w:id="498274777">
      <w:bodyDiv w:val="1"/>
      <w:marLeft w:val="0"/>
      <w:marRight w:val="0"/>
      <w:marTop w:val="0"/>
      <w:marBottom w:val="0"/>
      <w:divBdr>
        <w:top w:val="none" w:sz="0" w:space="0" w:color="auto"/>
        <w:left w:val="none" w:sz="0" w:space="0" w:color="auto"/>
        <w:bottom w:val="none" w:sz="0" w:space="0" w:color="auto"/>
        <w:right w:val="none" w:sz="0" w:space="0" w:color="auto"/>
      </w:divBdr>
    </w:div>
    <w:div w:id="526989060">
      <w:bodyDiv w:val="1"/>
      <w:marLeft w:val="0"/>
      <w:marRight w:val="0"/>
      <w:marTop w:val="0"/>
      <w:marBottom w:val="0"/>
      <w:divBdr>
        <w:top w:val="none" w:sz="0" w:space="0" w:color="auto"/>
        <w:left w:val="none" w:sz="0" w:space="0" w:color="auto"/>
        <w:bottom w:val="none" w:sz="0" w:space="0" w:color="auto"/>
        <w:right w:val="none" w:sz="0" w:space="0" w:color="auto"/>
      </w:divBdr>
      <w:divsChild>
        <w:div w:id="944726645">
          <w:marLeft w:val="0"/>
          <w:marRight w:val="0"/>
          <w:marTop w:val="0"/>
          <w:marBottom w:val="0"/>
          <w:divBdr>
            <w:top w:val="none" w:sz="0" w:space="0" w:color="auto"/>
            <w:left w:val="none" w:sz="0" w:space="0" w:color="auto"/>
            <w:bottom w:val="none" w:sz="0" w:space="0" w:color="auto"/>
            <w:right w:val="none" w:sz="0" w:space="0" w:color="auto"/>
          </w:divBdr>
          <w:divsChild>
            <w:div w:id="1777290825">
              <w:marLeft w:val="0"/>
              <w:marRight w:val="0"/>
              <w:marTop w:val="0"/>
              <w:marBottom w:val="0"/>
              <w:divBdr>
                <w:top w:val="none" w:sz="0" w:space="0" w:color="auto"/>
                <w:left w:val="none" w:sz="0" w:space="0" w:color="auto"/>
                <w:bottom w:val="none" w:sz="0" w:space="0" w:color="auto"/>
                <w:right w:val="none" w:sz="0" w:space="0" w:color="auto"/>
              </w:divBdr>
              <w:divsChild>
                <w:div w:id="1090154410">
                  <w:marLeft w:val="0"/>
                  <w:marRight w:val="0"/>
                  <w:marTop w:val="0"/>
                  <w:marBottom w:val="0"/>
                  <w:divBdr>
                    <w:top w:val="none" w:sz="0" w:space="0" w:color="auto"/>
                    <w:left w:val="none" w:sz="0" w:space="0" w:color="auto"/>
                    <w:bottom w:val="none" w:sz="0" w:space="0" w:color="auto"/>
                    <w:right w:val="none" w:sz="0" w:space="0" w:color="auto"/>
                  </w:divBdr>
                  <w:divsChild>
                    <w:div w:id="878205346">
                      <w:marLeft w:val="0"/>
                      <w:marRight w:val="0"/>
                      <w:marTop w:val="0"/>
                      <w:marBottom w:val="0"/>
                      <w:divBdr>
                        <w:top w:val="none" w:sz="0" w:space="0" w:color="auto"/>
                        <w:left w:val="none" w:sz="0" w:space="0" w:color="auto"/>
                        <w:bottom w:val="none" w:sz="0" w:space="0" w:color="auto"/>
                        <w:right w:val="none" w:sz="0" w:space="0" w:color="auto"/>
                      </w:divBdr>
                      <w:divsChild>
                        <w:div w:id="1786461126">
                          <w:marLeft w:val="0"/>
                          <w:marRight w:val="0"/>
                          <w:marTop w:val="0"/>
                          <w:marBottom w:val="0"/>
                          <w:divBdr>
                            <w:top w:val="none" w:sz="0" w:space="0" w:color="auto"/>
                            <w:left w:val="none" w:sz="0" w:space="0" w:color="auto"/>
                            <w:bottom w:val="none" w:sz="0" w:space="0" w:color="auto"/>
                            <w:right w:val="none" w:sz="0" w:space="0" w:color="auto"/>
                          </w:divBdr>
                          <w:divsChild>
                            <w:div w:id="1767113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5603469">
      <w:bodyDiv w:val="1"/>
      <w:marLeft w:val="0"/>
      <w:marRight w:val="0"/>
      <w:marTop w:val="0"/>
      <w:marBottom w:val="0"/>
      <w:divBdr>
        <w:top w:val="none" w:sz="0" w:space="0" w:color="auto"/>
        <w:left w:val="none" w:sz="0" w:space="0" w:color="auto"/>
        <w:bottom w:val="none" w:sz="0" w:space="0" w:color="auto"/>
        <w:right w:val="none" w:sz="0" w:space="0" w:color="auto"/>
      </w:divBdr>
    </w:div>
    <w:div w:id="685519838">
      <w:bodyDiv w:val="1"/>
      <w:marLeft w:val="0"/>
      <w:marRight w:val="0"/>
      <w:marTop w:val="0"/>
      <w:marBottom w:val="0"/>
      <w:divBdr>
        <w:top w:val="none" w:sz="0" w:space="0" w:color="auto"/>
        <w:left w:val="none" w:sz="0" w:space="0" w:color="auto"/>
        <w:bottom w:val="none" w:sz="0" w:space="0" w:color="auto"/>
        <w:right w:val="none" w:sz="0" w:space="0" w:color="auto"/>
      </w:divBdr>
    </w:div>
    <w:div w:id="862550878">
      <w:bodyDiv w:val="1"/>
      <w:marLeft w:val="0"/>
      <w:marRight w:val="0"/>
      <w:marTop w:val="0"/>
      <w:marBottom w:val="0"/>
      <w:divBdr>
        <w:top w:val="none" w:sz="0" w:space="0" w:color="auto"/>
        <w:left w:val="none" w:sz="0" w:space="0" w:color="auto"/>
        <w:bottom w:val="none" w:sz="0" w:space="0" w:color="auto"/>
        <w:right w:val="none" w:sz="0" w:space="0" w:color="auto"/>
      </w:divBdr>
    </w:div>
    <w:div w:id="1037969224">
      <w:bodyDiv w:val="1"/>
      <w:marLeft w:val="0"/>
      <w:marRight w:val="0"/>
      <w:marTop w:val="0"/>
      <w:marBottom w:val="0"/>
      <w:divBdr>
        <w:top w:val="none" w:sz="0" w:space="0" w:color="auto"/>
        <w:left w:val="none" w:sz="0" w:space="0" w:color="auto"/>
        <w:bottom w:val="none" w:sz="0" w:space="0" w:color="auto"/>
        <w:right w:val="none" w:sz="0" w:space="0" w:color="auto"/>
      </w:divBdr>
    </w:div>
    <w:div w:id="1090277887">
      <w:bodyDiv w:val="1"/>
      <w:marLeft w:val="0"/>
      <w:marRight w:val="0"/>
      <w:marTop w:val="0"/>
      <w:marBottom w:val="0"/>
      <w:divBdr>
        <w:top w:val="none" w:sz="0" w:space="0" w:color="auto"/>
        <w:left w:val="none" w:sz="0" w:space="0" w:color="auto"/>
        <w:bottom w:val="none" w:sz="0" w:space="0" w:color="auto"/>
        <w:right w:val="none" w:sz="0" w:space="0" w:color="auto"/>
      </w:divBdr>
      <w:divsChild>
        <w:div w:id="97678589">
          <w:marLeft w:val="547"/>
          <w:marRight w:val="0"/>
          <w:marTop w:val="0"/>
          <w:marBottom w:val="0"/>
          <w:divBdr>
            <w:top w:val="none" w:sz="0" w:space="0" w:color="auto"/>
            <w:left w:val="none" w:sz="0" w:space="0" w:color="auto"/>
            <w:bottom w:val="none" w:sz="0" w:space="0" w:color="auto"/>
            <w:right w:val="none" w:sz="0" w:space="0" w:color="auto"/>
          </w:divBdr>
        </w:div>
      </w:divsChild>
    </w:div>
    <w:div w:id="1159420956">
      <w:bodyDiv w:val="1"/>
      <w:marLeft w:val="0"/>
      <w:marRight w:val="0"/>
      <w:marTop w:val="0"/>
      <w:marBottom w:val="0"/>
      <w:divBdr>
        <w:top w:val="none" w:sz="0" w:space="0" w:color="auto"/>
        <w:left w:val="none" w:sz="0" w:space="0" w:color="auto"/>
        <w:bottom w:val="none" w:sz="0" w:space="0" w:color="auto"/>
        <w:right w:val="none" w:sz="0" w:space="0" w:color="auto"/>
      </w:divBdr>
    </w:div>
    <w:div w:id="1207647003">
      <w:bodyDiv w:val="1"/>
      <w:marLeft w:val="0"/>
      <w:marRight w:val="0"/>
      <w:marTop w:val="0"/>
      <w:marBottom w:val="0"/>
      <w:divBdr>
        <w:top w:val="none" w:sz="0" w:space="0" w:color="auto"/>
        <w:left w:val="none" w:sz="0" w:space="0" w:color="auto"/>
        <w:bottom w:val="none" w:sz="0" w:space="0" w:color="auto"/>
        <w:right w:val="none" w:sz="0" w:space="0" w:color="auto"/>
      </w:divBdr>
      <w:divsChild>
        <w:div w:id="387924191">
          <w:marLeft w:val="547"/>
          <w:marRight w:val="0"/>
          <w:marTop w:val="0"/>
          <w:marBottom w:val="0"/>
          <w:divBdr>
            <w:top w:val="none" w:sz="0" w:space="0" w:color="auto"/>
            <w:left w:val="none" w:sz="0" w:space="0" w:color="auto"/>
            <w:bottom w:val="none" w:sz="0" w:space="0" w:color="auto"/>
            <w:right w:val="none" w:sz="0" w:space="0" w:color="auto"/>
          </w:divBdr>
        </w:div>
      </w:divsChild>
    </w:div>
    <w:div w:id="1520580222">
      <w:bodyDiv w:val="1"/>
      <w:marLeft w:val="0"/>
      <w:marRight w:val="0"/>
      <w:marTop w:val="0"/>
      <w:marBottom w:val="0"/>
      <w:divBdr>
        <w:top w:val="none" w:sz="0" w:space="0" w:color="auto"/>
        <w:left w:val="none" w:sz="0" w:space="0" w:color="auto"/>
        <w:bottom w:val="none" w:sz="0" w:space="0" w:color="auto"/>
        <w:right w:val="none" w:sz="0" w:space="0" w:color="auto"/>
      </w:divBdr>
      <w:divsChild>
        <w:div w:id="1005085188">
          <w:marLeft w:val="547"/>
          <w:marRight w:val="0"/>
          <w:marTop w:val="0"/>
          <w:marBottom w:val="0"/>
          <w:divBdr>
            <w:top w:val="none" w:sz="0" w:space="0" w:color="auto"/>
            <w:left w:val="none" w:sz="0" w:space="0" w:color="auto"/>
            <w:bottom w:val="none" w:sz="0" w:space="0" w:color="auto"/>
            <w:right w:val="none" w:sz="0" w:space="0" w:color="auto"/>
          </w:divBdr>
        </w:div>
      </w:divsChild>
    </w:div>
    <w:div w:id="184667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calc.specialist@ctmol.ru"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sverka.accountant@ctmol.ru"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ctmol.ru@ctmol.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logistics@"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9B8B1478798A34CA9954A1912F2F09E" ma:contentTypeVersion="0" ma:contentTypeDescription="Создание документа." ma:contentTypeScope="" ma:versionID="d6e723c861163b0fe532ce557aa7edce">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C423C2-636C-4700-A77A-FE46E1F39E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99074D0-C542-4569-B2D1-FDFCB129CC6E}">
  <ds:schemaRefs>
    <ds:schemaRef ds:uri="http://schemas.microsoft.com/sharepoint/v3/contenttype/forms"/>
  </ds:schemaRefs>
</ds:datastoreItem>
</file>

<file path=customXml/itemProps3.xml><?xml version="1.0" encoding="utf-8"?>
<ds:datastoreItem xmlns:ds="http://schemas.openxmlformats.org/officeDocument/2006/customXml" ds:itemID="{A9496396-4F32-463F-996A-0F3BD79C5058}">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7663AA10-5CBE-49B6-B78D-8CE4C5BDF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13</Pages>
  <Words>8148</Words>
  <Characters>46448</Characters>
  <Application>Microsoft Office Word</Application>
  <DocSecurity>0</DocSecurity>
  <Lines>387</Lines>
  <Paragraphs>108</Paragraphs>
  <ScaleCrop>false</ScaleCrop>
  <HeadingPairs>
    <vt:vector size="2" baseType="variant">
      <vt:variant>
        <vt:lpstr>Название</vt:lpstr>
      </vt:variant>
      <vt:variant>
        <vt:i4>1</vt:i4>
      </vt:variant>
    </vt:vector>
  </HeadingPairs>
  <TitlesOfParts>
    <vt:vector size="1" baseType="lpstr">
      <vt:lpstr>Договор поставки №________</vt:lpstr>
    </vt:vector>
  </TitlesOfParts>
  <Company/>
  <LinksUpToDate>false</LinksUpToDate>
  <CharactersWithSpaces>54488</CharactersWithSpaces>
  <SharedDoc>false</SharedDoc>
  <HLinks>
    <vt:vector size="120" baseType="variant">
      <vt:variant>
        <vt:i4>589935</vt:i4>
      </vt:variant>
      <vt:variant>
        <vt:i4>57</vt:i4>
      </vt:variant>
      <vt:variant>
        <vt:i4>0</vt:i4>
      </vt:variant>
      <vt:variant>
        <vt:i4>5</vt:i4>
      </vt:variant>
      <vt:variant>
        <vt:lpwstr>mailto:i.udilova@ctmol.ru</vt:lpwstr>
      </vt:variant>
      <vt:variant>
        <vt:lpwstr/>
      </vt:variant>
      <vt:variant>
        <vt:i4>5505065</vt:i4>
      </vt:variant>
      <vt:variant>
        <vt:i4>54</vt:i4>
      </vt:variant>
      <vt:variant>
        <vt:i4>0</vt:i4>
      </vt:variant>
      <vt:variant>
        <vt:i4>5</vt:i4>
      </vt:variant>
      <vt:variant>
        <vt:lpwstr>mailto:sverka.manager@ctmol.ru</vt:lpwstr>
      </vt:variant>
      <vt:variant>
        <vt:lpwstr/>
      </vt:variant>
      <vt:variant>
        <vt:i4>589935</vt:i4>
      </vt:variant>
      <vt:variant>
        <vt:i4>51</vt:i4>
      </vt:variant>
      <vt:variant>
        <vt:i4>0</vt:i4>
      </vt:variant>
      <vt:variant>
        <vt:i4>5</vt:i4>
      </vt:variant>
      <vt:variant>
        <vt:lpwstr>mailto:i.udilova@ctmol.ru</vt:lpwstr>
      </vt:variant>
      <vt:variant>
        <vt:lpwstr/>
      </vt:variant>
      <vt:variant>
        <vt:i4>5505065</vt:i4>
      </vt:variant>
      <vt:variant>
        <vt:i4>48</vt:i4>
      </vt:variant>
      <vt:variant>
        <vt:i4>0</vt:i4>
      </vt:variant>
      <vt:variant>
        <vt:i4>5</vt:i4>
      </vt:variant>
      <vt:variant>
        <vt:lpwstr>mailto:sverka.manager@ctmol.ru</vt:lpwstr>
      </vt:variant>
      <vt:variant>
        <vt:lpwstr/>
      </vt:variant>
      <vt:variant>
        <vt:i4>589935</vt:i4>
      </vt:variant>
      <vt:variant>
        <vt:i4>45</vt:i4>
      </vt:variant>
      <vt:variant>
        <vt:i4>0</vt:i4>
      </vt:variant>
      <vt:variant>
        <vt:i4>5</vt:i4>
      </vt:variant>
      <vt:variant>
        <vt:lpwstr>mailto:i.udilova@ctmol.ru</vt:lpwstr>
      </vt:variant>
      <vt:variant>
        <vt:lpwstr/>
      </vt:variant>
      <vt:variant>
        <vt:i4>5505065</vt:i4>
      </vt:variant>
      <vt:variant>
        <vt:i4>42</vt:i4>
      </vt:variant>
      <vt:variant>
        <vt:i4>0</vt:i4>
      </vt:variant>
      <vt:variant>
        <vt:i4>5</vt:i4>
      </vt:variant>
      <vt:variant>
        <vt:lpwstr>mailto:sverka.manager@ctmol.ru</vt:lpwstr>
      </vt:variant>
      <vt:variant>
        <vt:lpwstr/>
      </vt:variant>
      <vt:variant>
        <vt:i4>786521</vt:i4>
      </vt:variant>
      <vt:variant>
        <vt:i4>39</vt:i4>
      </vt:variant>
      <vt:variant>
        <vt:i4>0</vt:i4>
      </vt:variant>
      <vt:variant>
        <vt:i4>5</vt:i4>
      </vt:variant>
      <vt:variant>
        <vt:lpwstr>http://kontur.ru/edi</vt:lpwstr>
      </vt:variant>
      <vt:variant>
        <vt:lpwstr/>
      </vt:variant>
      <vt:variant>
        <vt:i4>6553691</vt:i4>
      </vt:variant>
      <vt:variant>
        <vt:i4>36</vt:i4>
      </vt:variant>
      <vt:variant>
        <vt:i4>0</vt:i4>
      </vt:variant>
      <vt:variant>
        <vt:i4>5</vt:i4>
      </vt:variant>
      <vt:variant>
        <vt:lpwstr>mailto:edi@skbkontur.ru</vt:lpwstr>
      </vt:variant>
      <vt:variant>
        <vt:lpwstr/>
      </vt:variant>
      <vt:variant>
        <vt:i4>1638483</vt:i4>
      </vt:variant>
      <vt:variant>
        <vt:i4>33</vt:i4>
      </vt:variant>
      <vt:variant>
        <vt:i4>0</vt:i4>
      </vt:variant>
      <vt:variant>
        <vt:i4>5</vt:i4>
      </vt:variant>
      <vt:variant>
        <vt:lpwstr>http://www.ediweb.ru/</vt:lpwstr>
      </vt:variant>
      <vt:variant>
        <vt:lpwstr/>
      </vt:variant>
      <vt:variant>
        <vt:i4>3932173</vt:i4>
      </vt:variant>
      <vt:variant>
        <vt:i4>30</vt:i4>
      </vt:variant>
      <vt:variant>
        <vt:i4>0</vt:i4>
      </vt:variant>
      <vt:variant>
        <vt:i4>5</vt:i4>
      </vt:variant>
      <vt:variant>
        <vt:lpwstr>mailto:sales@ediweb.ru</vt:lpwstr>
      </vt:variant>
      <vt:variant>
        <vt:lpwstr/>
      </vt:variant>
      <vt:variant>
        <vt:i4>6488162</vt:i4>
      </vt:variant>
      <vt:variant>
        <vt:i4>27</vt:i4>
      </vt:variant>
      <vt:variant>
        <vt:i4>0</vt:i4>
      </vt:variant>
      <vt:variant>
        <vt:i4>5</vt:i4>
      </vt:variant>
      <vt:variant>
        <vt:lpwstr>http://www.esphere.ru/</vt:lpwstr>
      </vt:variant>
      <vt:variant>
        <vt:lpwstr/>
      </vt:variant>
      <vt:variant>
        <vt:i4>5374026</vt:i4>
      </vt:variant>
      <vt:variant>
        <vt:i4>24</vt:i4>
      </vt:variant>
      <vt:variant>
        <vt:i4>0</vt:i4>
      </vt:variant>
      <vt:variant>
        <vt:i4>5</vt:i4>
      </vt:variant>
      <vt:variant>
        <vt:lpwstr>mailto:call_ecod@esphere.ru</vt:lpwstr>
      </vt:variant>
      <vt:variant>
        <vt:lpwstr/>
      </vt:variant>
      <vt:variant>
        <vt:i4>196681</vt:i4>
      </vt:variant>
      <vt:variant>
        <vt:i4>21</vt:i4>
      </vt:variant>
      <vt:variant>
        <vt:i4>0</vt:i4>
      </vt:variant>
      <vt:variant>
        <vt:i4>5</vt:i4>
      </vt:variant>
      <vt:variant>
        <vt:lpwstr>http://ecom-info.com/</vt:lpwstr>
      </vt:variant>
      <vt:variant>
        <vt:lpwstr/>
      </vt:variant>
      <vt:variant>
        <vt:i4>7274560</vt:i4>
      </vt:variant>
      <vt:variant>
        <vt:i4>18</vt:i4>
      </vt:variant>
      <vt:variant>
        <vt:i4>0</vt:i4>
      </vt:variant>
      <vt:variant>
        <vt:i4>5</vt:i4>
      </vt:variant>
      <vt:variant>
        <vt:lpwstr>mailto:ru@edi.su</vt:lpwstr>
      </vt:variant>
      <vt:variant>
        <vt:lpwstr/>
      </vt:variant>
      <vt:variant>
        <vt:i4>3604602</vt:i4>
      </vt:variant>
      <vt:variant>
        <vt:i4>15</vt:i4>
      </vt:variant>
      <vt:variant>
        <vt:i4>0</vt:i4>
      </vt:variant>
      <vt:variant>
        <vt:i4>5</vt:i4>
      </vt:variant>
      <vt:variant>
        <vt:lpwstr>http://www.cislink.com/</vt:lpwstr>
      </vt:variant>
      <vt:variant>
        <vt:lpwstr/>
      </vt:variant>
      <vt:variant>
        <vt:i4>7471172</vt:i4>
      </vt:variant>
      <vt:variant>
        <vt:i4>12</vt:i4>
      </vt:variant>
      <vt:variant>
        <vt:i4>0</vt:i4>
      </vt:variant>
      <vt:variant>
        <vt:i4>5</vt:i4>
      </vt:variant>
      <vt:variant>
        <vt:lpwstr>mailto:edi@cislink.com</vt:lpwstr>
      </vt:variant>
      <vt:variant>
        <vt:lpwstr/>
      </vt:variant>
      <vt:variant>
        <vt:i4>7471130</vt:i4>
      </vt:variant>
      <vt:variant>
        <vt:i4>9</vt:i4>
      </vt:variant>
      <vt:variant>
        <vt:i4>0</vt:i4>
      </vt:variant>
      <vt:variant>
        <vt:i4>5</vt:i4>
      </vt:variant>
      <vt:variant>
        <vt:lpwstr>mailto:ctmol.ru@ctmol.ru</vt:lpwstr>
      </vt:variant>
      <vt:variant>
        <vt:lpwstr/>
      </vt:variant>
      <vt:variant>
        <vt:i4>91</vt:i4>
      </vt:variant>
      <vt:variant>
        <vt:i4>6</vt:i4>
      </vt:variant>
      <vt:variant>
        <vt:i4>0</vt:i4>
      </vt:variant>
      <vt:variant>
        <vt:i4>5</vt:i4>
      </vt:variant>
      <vt:variant>
        <vt:lpwstr>mailto:logistics@</vt:lpwstr>
      </vt:variant>
      <vt:variant>
        <vt:lpwstr/>
      </vt:variant>
      <vt:variant>
        <vt:i4>6422640</vt:i4>
      </vt:variant>
      <vt:variant>
        <vt:i4>3</vt:i4>
      </vt:variant>
      <vt:variant>
        <vt:i4>0</vt:i4>
      </vt:variant>
      <vt:variant>
        <vt:i4>5</vt:i4>
      </vt:variant>
      <vt:variant>
        <vt:lpwstr>mailto:</vt:lpwstr>
      </vt:variant>
      <vt:variant>
        <vt:lpwstr/>
      </vt:variant>
      <vt:variant>
        <vt:i4>1376277</vt:i4>
      </vt:variant>
      <vt:variant>
        <vt:i4>0</vt:i4>
      </vt:variant>
      <vt:variant>
        <vt:i4>0</vt:i4>
      </vt:variant>
      <vt:variant>
        <vt:i4>5</vt:i4>
      </vt:variant>
      <vt:variant>
        <vt:lpwstr>mailto:buh_sverka@ctmol.ru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№________</dc:title>
  <dc:creator>a.loginov</dc:creator>
  <cp:lastModifiedBy>Пестрякова Ольга Васильевна</cp:lastModifiedBy>
  <cp:revision>6</cp:revision>
  <cp:lastPrinted>2014-12-25T08:42:00Z</cp:lastPrinted>
  <dcterms:created xsi:type="dcterms:W3CDTF">2023-12-05T03:31:00Z</dcterms:created>
  <dcterms:modified xsi:type="dcterms:W3CDTF">2024-10-29T09:32:00Z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0x01010039B8B1478798A34CA9954A1912F2F09E</vt:lpwstr>
  </property>
</Properties>
</file>